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55F9A" w:rsidRDefault="00055F9A">
      <w:pPr>
        <w:rPr>
          <w:lang w:val="en-GB"/>
        </w:rPr>
      </w:pPr>
      <w:r>
        <w:rPr>
          <w:lang w:val="en-GB"/>
        </w:rPr>
        <w:t xml:space="preserve">General guide to measure contagious yawning and </w:t>
      </w:r>
      <w:ins w:id="0" w:author="Alejandro Moyaho" w:date="2019-02-25T11:00:00Z">
        <w:r w:rsidR="00313622">
          <w:rPr>
            <w:lang w:val="en-GB"/>
          </w:rPr>
          <w:t xml:space="preserve">to </w:t>
        </w:r>
      </w:ins>
      <w:ins w:id="1" w:author="Evelyn Beristain Castillo" w:date="2019-02-23T21:06:00Z">
        <w:r w:rsidR="00647101">
          <w:rPr>
            <w:lang w:val="en-GB"/>
          </w:rPr>
          <w:t xml:space="preserve">obtain </w:t>
        </w:r>
      </w:ins>
      <w:r>
        <w:rPr>
          <w:lang w:val="en-GB"/>
        </w:rPr>
        <w:t>contagious yawning curves</w:t>
      </w:r>
    </w:p>
    <w:p w:rsidR="00D12C16" w:rsidRPr="008B3E69" w:rsidRDefault="004452FB">
      <w:pPr>
        <w:rPr>
          <w:lang w:val="en-GB"/>
        </w:rPr>
      </w:pPr>
      <w:r w:rsidRPr="008B3E69">
        <w:rPr>
          <w:lang w:val="en-GB"/>
        </w:rPr>
        <w:t>Please follow t</w:t>
      </w:r>
      <w:r w:rsidR="00E51B4B" w:rsidRPr="008B3E69">
        <w:rPr>
          <w:lang w:val="en-GB"/>
        </w:rPr>
        <w:t xml:space="preserve">he next steps </w:t>
      </w:r>
      <w:r w:rsidR="008A7E6D" w:rsidRPr="008B3E69">
        <w:rPr>
          <w:lang w:val="en-GB"/>
        </w:rPr>
        <w:t xml:space="preserve">to </w:t>
      </w:r>
      <w:ins w:id="2" w:author="Evelyn Beristain Castillo" w:date="2019-02-23T21:07:00Z">
        <w:r w:rsidR="00647101" w:rsidRPr="008B3E69">
          <w:rPr>
            <w:lang w:val="en-GB"/>
          </w:rPr>
          <w:t>measur</w:t>
        </w:r>
        <w:r w:rsidR="00647101">
          <w:rPr>
            <w:lang w:val="en-GB"/>
          </w:rPr>
          <w:t>e</w:t>
        </w:r>
        <w:r w:rsidR="00647101" w:rsidRPr="008B3E69">
          <w:rPr>
            <w:lang w:val="en-GB"/>
          </w:rPr>
          <w:t xml:space="preserve"> </w:t>
        </w:r>
      </w:ins>
      <w:r w:rsidR="00E51B4B" w:rsidRPr="008B3E69">
        <w:rPr>
          <w:lang w:val="en-GB"/>
        </w:rPr>
        <w:t xml:space="preserve">contagious yawning and </w:t>
      </w:r>
      <w:r w:rsidR="008A7E6D" w:rsidRPr="008B3E69">
        <w:rPr>
          <w:lang w:val="en-GB"/>
        </w:rPr>
        <w:t>to obtain</w:t>
      </w:r>
      <w:r w:rsidR="007B4CAF" w:rsidRPr="008B3E69">
        <w:rPr>
          <w:lang w:val="en-GB"/>
        </w:rPr>
        <w:t xml:space="preserve"> contagious </w:t>
      </w:r>
      <w:ins w:id="3" w:author="Evelyn Beristain Castillo" w:date="2019-02-23T21:08:00Z">
        <w:r w:rsidR="00647101">
          <w:rPr>
            <w:lang w:val="en-GB"/>
          </w:rPr>
          <w:t xml:space="preserve">yawning </w:t>
        </w:r>
      </w:ins>
      <w:r w:rsidR="007B4CAF" w:rsidRPr="008B3E69">
        <w:rPr>
          <w:lang w:val="en-GB"/>
        </w:rPr>
        <w:t xml:space="preserve">curves. </w:t>
      </w:r>
      <w:r w:rsidR="008A7E6D" w:rsidRPr="008B3E69">
        <w:rPr>
          <w:lang w:val="en-GB"/>
        </w:rPr>
        <w:t xml:space="preserve">For this purpose, </w:t>
      </w:r>
      <w:r w:rsidR="007B4CAF" w:rsidRPr="008B3E69">
        <w:rPr>
          <w:lang w:val="en-GB"/>
        </w:rPr>
        <w:t xml:space="preserve">we will use </w:t>
      </w:r>
      <w:r w:rsidR="008A7E6D" w:rsidRPr="008B3E69">
        <w:rPr>
          <w:lang w:val="en-GB"/>
        </w:rPr>
        <w:t>a</w:t>
      </w:r>
      <w:r w:rsidR="007B4CAF" w:rsidRPr="008B3E69">
        <w:rPr>
          <w:lang w:val="en-GB"/>
        </w:rPr>
        <w:t xml:space="preserve"> data </w:t>
      </w:r>
      <w:r w:rsidR="008A7E6D" w:rsidRPr="008B3E69">
        <w:rPr>
          <w:lang w:val="en-GB"/>
        </w:rPr>
        <w:t xml:space="preserve">set </w:t>
      </w:r>
      <w:r w:rsidR="007B4CAF" w:rsidRPr="008B3E69">
        <w:rPr>
          <w:lang w:val="en-GB"/>
        </w:rPr>
        <w:t>f</w:t>
      </w:r>
      <w:r w:rsidR="008A7E6D" w:rsidRPr="008B3E69">
        <w:rPr>
          <w:lang w:val="en-GB"/>
        </w:rPr>
        <w:t>rom</w:t>
      </w:r>
      <w:r w:rsidR="007B4CAF" w:rsidRPr="008B3E69">
        <w:rPr>
          <w:lang w:val="en-GB"/>
        </w:rPr>
        <w:t xml:space="preserve"> </w:t>
      </w:r>
      <w:r w:rsidR="00860844" w:rsidRPr="008B3E69">
        <w:rPr>
          <w:lang w:val="en-GB"/>
        </w:rPr>
        <w:t xml:space="preserve">the </w:t>
      </w:r>
      <w:r w:rsidR="005F5A3A" w:rsidRPr="008B3E69">
        <w:rPr>
          <w:lang w:val="en-GB"/>
        </w:rPr>
        <w:t>un</w:t>
      </w:r>
      <w:r w:rsidR="007B4CAF" w:rsidRPr="008B3E69">
        <w:rPr>
          <w:lang w:val="en-GB"/>
        </w:rPr>
        <w:t>familiar rats exposed to olfactory communication</w:t>
      </w:r>
      <w:r w:rsidR="00F82962" w:rsidRPr="008B3E69">
        <w:rPr>
          <w:lang w:val="en-GB"/>
        </w:rPr>
        <w:t xml:space="preserve"> (</w:t>
      </w:r>
      <w:r w:rsidR="008B3E69" w:rsidRPr="008B3E69">
        <w:rPr>
          <w:lang w:val="en-GB"/>
        </w:rPr>
        <w:t>download</w:t>
      </w:r>
      <w:r w:rsidR="00F82962" w:rsidRPr="008B3E69">
        <w:rPr>
          <w:lang w:val="en-GB"/>
        </w:rPr>
        <w:t xml:space="preserve"> attached file</w:t>
      </w:r>
      <w:r w:rsidR="008B3E69" w:rsidRPr="008B3E69">
        <w:rPr>
          <w:lang w:val="en-GB"/>
        </w:rPr>
        <w:t>s: OC_Unfamiliar.txt; YCgionUnfRats.txt</w:t>
      </w:r>
      <w:r w:rsidR="00F82962" w:rsidRPr="008B3E69">
        <w:rPr>
          <w:lang w:val="en-GB"/>
        </w:rPr>
        <w:t>)</w:t>
      </w:r>
      <w:r w:rsidR="008A7E6D" w:rsidRPr="008B3E69">
        <w:rPr>
          <w:lang w:val="en-GB"/>
        </w:rPr>
        <w:t xml:space="preserve"> and their yawning recorded </w:t>
      </w:r>
      <w:r w:rsidR="007B4CAF" w:rsidRPr="008B3E69">
        <w:rPr>
          <w:lang w:val="en-GB"/>
        </w:rPr>
        <w:t>as integers.</w:t>
      </w:r>
      <w:r w:rsidR="00956589">
        <w:rPr>
          <w:lang w:val="en-GB"/>
        </w:rPr>
        <w:t xml:space="preserve"> </w:t>
      </w:r>
      <w:ins w:id="4" w:author="Evelyn Beristain Castillo" w:date="2019-02-23T21:11:00Z">
        <w:r w:rsidR="003A43D5">
          <w:rPr>
            <w:lang w:val="en-GB"/>
          </w:rPr>
          <w:t>S</w:t>
        </w:r>
      </w:ins>
      <w:r w:rsidR="00956589">
        <w:rPr>
          <w:lang w:val="en-GB"/>
        </w:rPr>
        <w:t>ee R-code File 1 for more details</w:t>
      </w:r>
      <w:ins w:id="5" w:author="Alejandro Moyaho" w:date="2018-12-13T13:04:00Z">
        <w:r w:rsidR="00A949B2">
          <w:rPr>
            <w:lang w:val="en-GB"/>
          </w:rPr>
          <w:t xml:space="preserve">. </w:t>
        </w:r>
      </w:ins>
      <w:ins w:id="6" w:author="Alejandro Moyaho" w:date="2018-12-13T14:59:00Z">
        <w:r w:rsidR="008C291D">
          <w:rPr>
            <w:lang w:val="en-GB"/>
          </w:rPr>
          <w:t>To run the program and R commands</w:t>
        </w:r>
      </w:ins>
      <w:r w:rsidR="003A43D5">
        <w:rPr>
          <w:lang w:val="en-GB"/>
        </w:rPr>
        <w:t>,</w:t>
      </w:r>
      <w:ins w:id="7" w:author="Alejandro Moyaho" w:date="2018-12-13T14:59:00Z">
        <w:r w:rsidR="008C291D">
          <w:rPr>
            <w:lang w:val="en-GB"/>
          </w:rPr>
          <w:t xml:space="preserve"> we use</w:t>
        </w:r>
      </w:ins>
      <w:ins w:id="8" w:author="Alejandro Moyaho" w:date="2018-12-13T15:00:00Z">
        <w:r w:rsidR="008C291D">
          <w:rPr>
            <w:lang w:val="en-GB"/>
          </w:rPr>
          <w:t>d</w:t>
        </w:r>
      </w:ins>
      <w:ins w:id="9" w:author="Alejandro Moyaho" w:date="2018-12-13T13:04:00Z">
        <w:r w:rsidR="00A949B2">
          <w:rPr>
            <w:lang w:val="en-GB"/>
          </w:rPr>
          <w:t xml:space="preserve"> a Mac OS X </w:t>
        </w:r>
      </w:ins>
      <w:ins w:id="10" w:author="Alejandro Moyaho" w:date="2018-12-13T13:06:00Z">
        <w:r w:rsidR="00A949B2">
          <w:rPr>
            <w:lang w:val="en-GB"/>
          </w:rPr>
          <w:t>platform;</w:t>
        </w:r>
      </w:ins>
      <w:ins w:id="11" w:author="Alejandro Moyaho" w:date="2018-12-13T13:04:00Z">
        <w:r w:rsidR="00A949B2">
          <w:rPr>
            <w:lang w:val="en-GB"/>
          </w:rPr>
          <w:t xml:space="preserve"> </w:t>
        </w:r>
      </w:ins>
      <w:ins w:id="12" w:author="Alejandro Moyaho" w:date="2018-12-13T15:01:00Z">
        <w:r w:rsidR="008C291D">
          <w:rPr>
            <w:lang w:val="en-GB"/>
          </w:rPr>
          <w:t>some changes might be necessary</w:t>
        </w:r>
      </w:ins>
      <w:ins w:id="13" w:author="Alejandro Moyaho" w:date="2018-12-13T13:04:00Z">
        <w:r w:rsidR="00A949B2">
          <w:rPr>
            <w:lang w:val="en-GB"/>
          </w:rPr>
          <w:t xml:space="preserve"> if a PC </w:t>
        </w:r>
      </w:ins>
      <w:ins w:id="14" w:author="Alejandro Moyaho" w:date="2018-12-13T13:06:00Z">
        <w:r w:rsidR="00A949B2">
          <w:rPr>
            <w:lang w:val="en-GB"/>
          </w:rPr>
          <w:t>platform</w:t>
        </w:r>
      </w:ins>
      <w:ins w:id="15" w:author="Alejandro Moyaho" w:date="2018-12-13T13:04:00Z">
        <w:r w:rsidR="00A949B2">
          <w:rPr>
            <w:lang w:val="en-GB"/>
          </w:rPr>
          <w:t xml:space="preserve"> is used</w:t>
        </w:r>
      </w:ins>
      <w:ins w:id="16" w:author="Alejandro Moyaho" w:date="2018-12-13T15:01:00Z">
        <w:r w:rsidR="008C291D">
          <w:rPr>
            <w:lang w:val="en-GB"/>
          </w:rPr>
          <w:t xml:space="preserve"> instead</w:t>
        </w:r>
      </w:ins>
      <w:ins w:id="17" w:author="Alejandro Moyaho" w:date="2018-12-13T13:04:00Z">
        <w:r w:rsidR="00A949B2">
          <w:rPr>
            <w:lang w:val="en-GB"/>
          </w:rPr>
          <w:t>.</w:t>
        </w:r>
      </w:ins>
    </w:p>
    <w:p w:rsidR="00C46953" w:rsidRDefault="00D12C16" w:rsidP="00D12C16">
      <w:pPr>
        <w:spacing w:after="0"/>
        <w:rPr>
          <w:lang w:val="en-GB"/>
        </w:rPr>
      </w:pPr>
      <w:r w:rsidRPr="008B3E69">
        <w:rPr>
          <w:lang w:val="en-GB"/>
        </w:rPr>
        <w:t xml:space="preserve">First, </w:t>
      </w:r>
      <w:r w:rsidR="008B3E69" w:rsidRPr="008B3E69">
        <w:rPr>
          <w:lang w:val="en-GB"/>
        </w:rPr>
        <w:t>down</w:t>
      </w:r>
      <w:r w:rsidR="004B66E4" w:rsidRPr="008B3E69">
        <w:rPr>
          <w:lang w:val="en-GB"/>
        </w:rPr>
        <w:t>load</w:t>
      </w:r>
      <w:r w:rsidRPr="008B3E69">
        <w:rPr>
          <w:lang w:val="en-GB"/>
        </w:rPr>
        <w:t xml:space="preserve"> the data</w:t>
      </w:r>
    </w:p>
    <w:p w:rsidR="00EB61C3" w:rsidRPr="008B3E69" w:rsidRDefault="00EB61C3" w:rsidP="00D12C16">
      <w:pPr>
        <w:spacing w:after="0"/>
        <w:rPr>
          <w:lang w:val="en-GB"/>
        </w:rPr>
      </w:pPr>
    </w:p>
    <w:p w:rsidR="00EB61C3" w:rsidRPr="008B3E69" w:rsidRDefault="00EB61C3" w:rsidP="00D12C16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my.data</w:t>
      </w:r>
      <w:proofErr w:type="gramEnd"/>
      <w:r w:rsidRPr="008B3E69">
        <w:rPr>
          <w:lang w:val="en-GB"/>
        </w:rPr>
        <w:t xml:space="preserve"> &lt;- read.table("</w:t>
      </w:r>
      <w:r w:rsidR="00D278AA">
        <w:rPr>
          <w:lang w:val="en-GB"/>
        </w:rPr>
        <w:t>Insert here the path to the location of the file</w:t>
      </w:r>
      <w:ins w:id="18" w:author="Alejandro Moyaho" w:date="2018-12-13T13:39:00Z">
        <w:r w:rsidR="00685591">
          <w:rPr>
            <w:lang w:val="en-GB"/>
          </w:rPr>
          <w:t xml:space="preserve"> </w:t>
        </w:r>
      </w:ins>
      <w:ins w:id="19" w:author="Alejandro Moyaho" w:date="2018-12-13T13:40:00Z">
        <w:r w:rsidR="00685591" w:rsidRPr="00685591">
          <w:rPr>
            <w:lang w:val="en-GB"/>
          </w:rPr>
          <w:t>OC_Unfamiliar.txt</w:t>
        </w:r>
      </w:ins>
      <w:r w:rsidRPr="008B3E69">
        <w:rPr>
          <w:lang w:val="en-GB"/>
        </w:rPr>
        <w:t>", header=T)</w:t>
      </w:r>
      <w:r w:rsidR="0056655B" w:rsidRPr="008B3E69">
        <w:rPr>
          <w:lang w:val="en-GB"/>
        </w:rPr>
        <w:t xml:space="preserve"> #</w:t>
      </w:r>
      <w:r w:rsidR="008B3E69" w:rsidRPr="008B3E69">
        <w:rPr>
          <w:lang w:val="en-GB"/>
        </w:rPr>
        <w:t xml:space="preserve"> </w:t>
      </w:r>
      <w:r w:rsidR="0056655B" w:rsidRPr="008B3E69">
        <w:rPr>
          <w:lang w:val="en-GB"/>
        </w:rPr>
        <w:t xml:space="preserve">the path </w:t>
      </w:r>
      <w:r w:rsidR="008B3E69" w:rsidRPr="008B3E69">
        <w:rPr>
          <w:lang w:val="en-GB"/>
        </w:rPr>
        <w:t>to where the</w:t>
      </w:r>
      <w:r w:rsidR="0056655B" w:rsidRPr="008B3E69">
        <w:rPr>
          <w:lang w:val="en-GB"/>
        </w:rPr>
        <w:t xml:space="preserve"> file </w:t>
      </w:r>
      <w:r w:rsidR="008B3E69" w:rsidRPr="008B3E69">
        <w:rPr>
          <w:lang w:val="en-GB"/>
        </w:rPr>
        <w:t>is located</w:t>
      </w:r>
      <w:r w:rsidR="0056655B" w:rsidRPr="008B3E69">
        <w:rPr>
          <w:lang w:val="en-GB"/>
        </w:rPr>
        <w:t>.</w:t>
      </w:r>
    </w:p>
    <w:p w:rsidR="00EB61C3" w:rsidRPr="008B3E69" w:rsidRDefault="00EB61C3" w:rsidP="00EB61C3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my.data</w:t>
      </w:r>
      <w:proofErr w:type="gramEnd"/>
      <w:r w:rsidRPr="008B3E69">
        <w:rPr>
          <w:lang w:val="en-GB"/>
        </w:rPr>
        <w:t xml:space="preserve"> &lt;- data.frame(my.data)</w:t>
      </w:r>
    </w:p>
    <w:p w:rsidR="00EB61C3" w:rsidRPr="008B3E69" w:rsidRDefault="00EB61C3" w:rsidP="00EB61C3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attach</w:t>
      </w:r>
      <w:proofErr w:type="gramEnd"/>
      <w:r w:rsidRPr="008B3E69">
        <w:rPr>
          <w:lang w:val="en-GB"/>
        </w:rPr>
        <w:t>(my.data)</w:t>
      </w:r>
    </w:p>
    <w:p w:rsidR="007B4CAF" w:rsidRPr="008B3E69" w:rsidRDefault="007B4CAF" w:rsidP="007B4CAF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names</w:t>
      </w:r>
      <w:proofErr w:type="gramEnd"/>
      <w:r w:rsidRPr="008B3E69">
        <w:rPr>
          <w:lang w:val="en-GB"/>
        </w:rPr>
        <w:t>(my.data)</w:t>
      </w:r>
    </w:p>
    <w:p w:rsidR="007B4CAF" w:rsidRPr="008B3E69" w:rsidRDefault="007B4CAF" w:rsidP="007B4CAF">
      <w:pPr>
        <w:spacing w:after="0"/>
        <w:rPr>
          <w:lang w:val="en-GB"/>
        </w:rPr>
      </w:pPr>
      <w:r w:rsidRPr="008B3E69">
        <w:rPr>
          <w:lang w:val="en-GB"/>
        </w:rPr>
        <w:t xml:space="preserve"> [1] "</w:t>
      </w:r>
      <w:proofErr w:type="gramStart"/>
      <w:r w:rsidR="005F5A3A" w:rsidRPr="008B3E69">
        <w:rPr>
          <w:lang w:val="en-GB"/>
        </w:rPr>
        <w:t>u</w:t>
      </w:r>
      <w:r w:rsidRPr="008B3E69">
        <w:rPr>
          <w:lang w:val="en-GB"/>
        </w:rPr>
        <w:t>fr1.l</w:t>
      </w:r>
      <w:proofErr w:type="gramEnd"/>
      <w:r w:rsidRPr="008B3E69">
        <w:rPr>
          <w:lang w:val="en-GB"/>
        </w:rPr>
        <w:t>" "</w:t>
      </w:r>
      <w:r w:rsidR="005F5A3A" w:rsidRPr="008B3E69">
        <w:rPr>
          <w:lang w:val="en-GB"/>
        </w:rPr>
        <w:t>u</w:t>
      </w:r>
      <w:r w:rsidRPr="008B3E69">
        <w:rPr>
          <w:lang w:val="en-GB"/>
        </w:rPr>
        <w:t>fr2.l" "</w:t>
      </w:r>
      <w:r w:rsidR="005F5A3A" w:rsidRPr="008B3E69">
        <w:rPr>
          <w:lang w:val="en-GB"/>
        </w:rPr>
        <w:t>u</w:t>
      </w:r>
      <w:r w:rsidRPr="008B3E69">
        <w:rPr>
          <w:lang w:val="en-GB"/>
        </w:rPr>
        <w:t>fr3.l" "</w:t>
      </w:r>
      <w:r w:rsidR="005F5A3A" w:rsidRPr="008B3E69">
        <w:rPr>
          <w:lang w:val="en-GB"/>
        </w:rPr>
        <w:t>u</w:t>
      </w:r>
      <w:r w:rsidRPr="008B3E69">
        <w:rPr>
          <w:lang w:val="en-GB"/>
        </w:rPr>
        <w:t>fr4.l" "</w:t>
      </w:r>
      <w:r w:rsidR="005F5A3A" w:rsidRPr="008B3E69">
        <w:rPr>
          <w:lang w:val="en-GB"/>
        </w:rPr>
        <w:t>u</w:t>
      </w:r>
      <w:r w:rsidRPr="008B3E69">
        <w:rPr>
          <w:lang w:val="en-GB"/>
        </w:rPr>
        <w:t>fr5.l" "</w:t>
      </w:r>
      <w:r w:rsidR="005F5A3A" w:rsidRPr="008B3E69">
        <w:rPr>
          <w:lang w:val="en-GB"/>
        </w:rPr>
        <w:t>u</w:t>
      </w:r>
      <w:r w:rsidRPr="008B3E69">
        <w:rPr>
          <w:lang w:val="en-GB"/>
        </w:rPr>
        <w:t>fr6.l" "</w:t>
      </w:r>
      <w:r w:rsidR="005F5A3A" w:rsidRPr="008B3E69">
        <w:rPr>
          <w:lang w:val="en-GB"/>
        </w:rPr>
        <w:t>u</w:t>
      </w:r>
      <w:r w:rsidRPr="008B3E69">
        <w:rPr>
          <w:lang w:val="en-GB"/>
        </w:rPr>
        <w:t>fr7.l" "</w:t>
      </w:r>
      <w:r w:rsidR="005F5A3A" w:rsidRPr="008B3E69">
        <w:rPr>
          <w:lang w:val="en-GB"/>
        </w:rPr>
        <w:t>u</w:t>
      </w:r>
      <w:r w:rsidRPr="008B3E69">
        <w:rPr>
          <w:lang w:val="en-GB"/>
        </w:rPr>
        <w:t>fr8.l" "</w:t>
      </w:r>
      <w:r w:rsidR="005F5A3A" w:rsidRPr="008B3E69">
        <w:rPr>
          <w:lang w:val="en-GB"/>
        </w:rPr>
        <w:t>u</w:t>
      </w:r>
      <w:r w:rsidRPr="008B3E69">
        <w:rPr>
          <w:lang w:val="en-GB"/>
        </w:rPr>
        <w:t>fr9.l"</w:t>
      </w:r>
    </w:p>
    <w:p w:rsidR="00EB61C3" w:rsidRPr="008B3E69" w:rsidRDefault="007B4CAF" w:rsidP="007B4CAF">
      <w:pPr>
        <w:spacing w:after="0"/>
        <w:rPr>
          <w:lang w:val="en-GB"/>
        </w:rPr>
      </w:pPr>
      <w:r w:rsidRPr="008B3E69">
        <w:rPr>
          <w:lang w:val="en-GB"/>
        </w:rPr>
        <w:t>[10] "</w:t>
      </w:r>
      <w:proofErr w:type="gramStart"/>
      <w:r w:rsidR="005F5A3A" w:rsidRPr="008B3E69">
        <w:rPr>
          <w:lang w:val="en-GB"/>
        </w:rPr>
        <w:t>u</w:t>
      </w:r>
      <w:r w:rsidRPr="008B3E69">
        <w:rPr>
          <w:lang w:val="en-GB"/>
        </w:rPr>
        <w:t>fr1.r</w:t>
      </w:r>
      <w:proofErr w:type="gramEnd"/>
      <w:r w:rsidRPr="008B3E69">
        <w:rPr>
          <w:lang w:val="en-GB"/>
        </w:rPr>
        <w:t>" "</w:t>
      </w:r>
      <w:r w:rsidR="005F5A3A" w:rsidRPr="008B3E69">
        <w:rPr>
          <w:lang w:val="en-GB"/>
        </w:rPr>
        <w:t>u</w:t>
      </w:r>
      <w:r w:rsidRPr="008B3E69">
        <w:rPr>
          <w:lang w:val="en-GB"/>
        </w:rPr>
        <w:t>fr2.r" "</w:t>
      </w:r>
      <w:r w:rsidR="005F5A3A" w:rsidRPr="008B3E69">
        <w:rPr>
          <w:lang w:val="en-GB"/>
        </w:rPr>
        <w:t>u</w:t>
      </w:r>
      <w:r w:rsidRPr="008B3E69">
        <w:rPr>
          <w:lang w:val="en-GB"/>
        </w:rPr>
        <w:t>fr3.r" "</w:t>
      </w:r>
      <w:r w:rsidR="005F5A3A" w:rsidRPr="008B3E69">
        <w:rPr>
          <w:lang w:val="en-GB"/>
        </w:rPr>
        <w:t>u</w:t>
      </w:r>
      <w:r w:rsidRPr="008B3E69">
        <w:rPr>
          <w:lang w:val="en-GB"/>
        </w:rPr>
        <w:t>fr4.r" "</w:t>
      </w:r>
      <w:r w:rsidR="005F5A3A" w:rsidRPr="008B3E69">
        <w:rPr>
          <w:lang w:val="en-GB"/>
        </w:rPr>
        <w:t>u</w:t>
      </w:r>
      <w:r w:rsidRPr="008B3E69">
        <w:rPr>
          <w:lang w:val="en-GB"/>
        </w:rPr>
        <w:t>fr5.r" "</w:t>
      </w:r>
      <w:r w:rsidR="005F5A3A" w:rsidRPr="008B3E69">
        <w:rPr>
          <w:lang w:val="en-GB"/>
        </w:rPr>
        <w:t>u</w:t>
      </w:r>
      <w:r w:rsidRPr="008B3E69">
        <w:rPr>
          <w:lang w:val="en-GB"/>
        </w:rPr>
        <w:t>fr6.r" "</w:t>
      </w:r>
      <w:r w:rsidR="005F5A3A" w:rsidRPr="008B3E69">
        <w:rPr>
          <w:lang w:val="en-GB"/>
        </w:rPr>
        <w:t>u</w:t>
      </w:r>
      <w:r w:rsidRPr="008B3E69">
        <w:rPr>
          <w:lang w:val="en-GB"/>
        </w:rPr>
        <w:t>fr7.r" "</w:t>
      </w:r>
      <w:r w:rsidR="005F5A3A" w:rsidRPr="008B3E69">
        <w:rPr>
          <w:lang w:val="en-GB"/>
        </w:rPr>
        <w:t>u</w:t>
      </w:r>
      <w:r w:rsidRPr="008B3E69">
        <w:rPr>
          <w:lang w:val="en-GB"/>
        </w:rPr>
        <w:t>fr8.r" "</w:t>
      </w:r>
      <w:r w:rsidR="005F5A3A" w:rsidRPr="008B3E69">
        <w:rPr>
          <w:lang w:val="en-GB"/>
        </w:rPr>
        <w:t>u</w:t>
      </w:r>
      <w:r w:rsidRPr="008B3E69">
        <w:rPr>
          <w:lang w:val="en-GB"/>
        </w:rPr>
        <w:t>fr9.r"</w:t>
      </w:r>
    </w:p>
    <w:p w:rsidR="00D12C16" w:rsidRPr="008B3E69" w:rsidRDefault="00D12C16" w:rsidP="00EB61C3">
      <w:pPr>
        <w:spacing w:after="0"/>
        <w:rPr>
          <w:lang w:val="en-GB"/>
        </w:rPr>
      </w:pPr>
    </w:p>
    <w:p w:rsidR="00C46953" w:rsidRDefault="00D12C16" w:rsidP="00EB61C3">
      <w:pPr>
        <w:spacing w:after="0"/>
        <w:rPr>
          <w:lang w:val="en-GB"/>
        </w:rPr>
      </w:pPr>
      <w:r w:rsidRPr="008B3E69">
        <w:rPr>
          <w:lang w:val="en-GB"/>
        </w:rPr>
        <w:t xml:space="preserve">Then, </w:t>
      </w:r>
      <w:proofErr w:type="gramStart"/>
      <w:r w:rsidRPr="008B3E69">
        <w:rPr>
          <w:lang w:val="en-GB"/>
        </w:rPr>
        <w:t xml:space="preserve">measure contagious yawning from the perspective of </w:t>
      </w:r>
      <w:r w:rsidR="00E5358B" w:rsidRPr="008B3E69">
        <w:rPr>
          <w:lang w:val="en-GB"/>
        </w:rPr>
        <w:t>one of the rats and export</w:t>
      </w:r>
      <w:proofErr w:type="gramEnd"/>
      <w:r w:rsidR="00E5358B" w:rsidRPr="008B3E69">
        <w:rPr>
          <w:lang w:val="en-GB"/>
        </w:rPr>
        <w:t xml:space="preserve"> the data to Excel.</w:t>
      </w:r>
    </w:p>
    <w:p w:rsidR="00061B07" w:rsidRPr="008B3E69" w:rsidRDefault="00061B07" w:rsidP="00EB61C3">
      <w:pPr>
        <w:spacing w:after="0"/>
        <w:rPr>
          <w:lang w:val="en-GB"/>
        </w:rPr>
      </w:pPr>
    </w:p>
    <w:p w:rsidR="00D278AA" w:rsidRDefault="004E45FB" w:rsidP="00EB61C3">
      <w:pPr>
        <w:spacing w:after="0"/>
        <w:rPr>
          <w:color w:val="000000" w:themeColor="text1"/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setwd</w:t>
      </w:r>
      <w:proofErr w:type="gramEnd"/>
      <w:r w:rsidRPr="008B3E69">
        <w:rPr>
          <w:lang w:val="en-GB"/>
        </w:rPr>
        <w:t>("</w:t>
      </w:r>
      <w:r w:rsidR="00D278AA">
        <w:rPr>
          <w:lang w:val="en-GB"/>
        </w:rPr>
        <w:t>Insert here the path to the working directory</w:t>
      </w:r>
      <w:r w:rsidRPr="008B3E69">
        <w:rPr>
          <w:lang w:val="en-GB"/>
        </w:rPr>
        <w:t>")</w:t>
      </w:r>
      <w:r w:rsidR="007B4CAF" w:rsidRPr="008B3E69">
        <w:rPr>
          <w:lang w:val="en-GB"/>
        </w:rPr>
        <w:t xml:space="preserve"> </w:t>
      </w:r>
      <w:r w:rsidR="007B4CAF" w:rsidRPr="008B3E69">
        <w:rPr>
          <w:color w:val="000000" w:themeColor="text1"/>
          <w:lang w:val="en-GB"/>
        </w:rPr>
        <w:t># the path to the working directory</w:t>
      </w:r>
      <w:r w:rsidR="00D278AA">
        <w:rPr>
          <w:color w:val="000000" w:themeColor="text1"/>
          <w:lang w:val="en-GB"/>
        </w:rPr>
        <w:t>.</w:t>
      </w:r>
    </w:p>
    <w:p w:rsidR="00EB61C3" w:rsidRPr="008B3E69" w:rsidRDefault="00EB61C3" w:rsidP="00EB61C3">
      <w:pPr>
        <w:spacing w:after="0"/>
        <w:rPr>
          <w:lang w:val="en-GB"/>
        </w:rPr>
      </w:pPr>
    </w:p>
    <w:p w:rsidR="00D278AA" w:rsidRDefault="004E45FB" w:rsidP="00EB61C3">
      <w:pPr>
        <w:spacing w:after="0"/>
        <w:rPr>
          <w:color w:val="000000" w:themeColor="text1"/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source</w:t>
      </w:r>
      <w:proofErr w:type="gramEnd"/>
      <w:r w:rsidRPr="008B3E69">
        <w:rPr>
          <w:lang w:val="en-GB"/>
        </w:rPr>
        <w:t>("yawn.discrete.R")</w:t>
      </w:r>
      <w:r w:rsidR="007B4CAF" w:rsidRPr="008B3E69">
        <w:rPr>
          <w:lang w:val="en-GB"/>
        </w:rPr>
        <w:t xml:space="preserve"> </w:t>
      </w:r>
      <w:r w:rsidR="007B4CAF" w:rsidRPr="008B3E69">
        <w:rPr>
          <w:color w:val="000000" w:themeColor="text1"/>
          <w:lang w:val="en-GB"/>
        </w:rPr>
        <w:t># commands are previously saved in the working directory</w:t>
      </w:r>
      <w:r w:rsidR="00D278AA">
        <w:rPr>
          <w:color w:val="000000" w:themeColor="text1"/>
          <w:lang w:val="en-GB"/>
        </w:rPr>
        <w:t>; copy them from the R-code File 1.</w:t>
      </w:r>
      <w:r w:rsidR="007B4CAF" w:rsidRPr="008B3E69">
        <w:rPr>
          <w:color w:val="000000" w:themeColor="text1"/>
          <w:lang w:val="en-GB"/>
        </w:rPr>
        <w:t xml:space="preserve"> Alternatively, you can copy </w:t>
      </w:r>
      <w:r w:rsidR="008B3E69" w:rsidRPr="008B3E69">
        <w:rPr>
          <w:color w:val="000000" w:themeColor="text1"/>
          <w:lang w:val="en-GB"/>
        </w:rPr>
        <w:t>and paste</w:t>
      </w:r>
      <w:r w:rsidR="008B3E69">
        <w:rPr>
          <w:color w:val="000000" w:themeColor="text1"/>
          <w:lang w:val="en-GB"/>
        </w:rPr>
        <w:t xml:space="preserve"> </w:t>
      </w:r>
      <w:r w:rsidR="007B4CAF" w:rsidRPr="008B3E69">
        <w:rPr>
          <w:color w:val="000000" w:themeColor="text1"/>
          <w:lang w:val="en-GB"/>
        </w:rPr>
        <w:t>the commands in the R console.</w:t>
      </w:r>
    </w:p>
    <w:p w:rsidR="00EB61C3" w:rsidRPr="008B3E69" w:rsidRDefault="00EB61C3" w:rsidP="00EB61C3">
      <w:pPr>
        <w:spacing w:after="0"/>
        <w:rPr>
          <w:lang w:val="en-GB"/>
        </w:rPr>
      </w:pPr>
    </w:p>
    <w:p w:rsidR="00C46953" w:rsidRDefault="00E51B4B" w:rsidP="00E51B4B">
      <w:pPr>
        <w:spacing w:after="0"/>
        <w:rPr>
          <w:color w:val="000000" w:themeColor="text1"/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pair1.rl</w:t>
      </w:r>
      <w:proofErr w:type="gramEnd"/>
      <w:r w:rsidRPr="008B3E69">
        <w:rPr>
          <w:lang w:val="en-GB"/>
        </w:rPr>
        <w:t xml:space="preserve"> &lt;- sapply(1:10, yd, x=</w:t>
      </w:r>
      <w:r w:rsidR="00F5201A" w:rsidRPr="008B3E69">
        <w:rPr>
          <w:lang w:val="en-GB"/>
        </w:rPr>
        <w:t>u</w:t>
      </w:r>
      <w:r w:rsidRPr="008B3E69">
        <w:rPr>
          <w:lang w:val="en-GB"/>
        </w:rPr>
        <w:t>fr1.r,y=</w:t>
      </w:r>
      <w:r w:rsidR="00F5201A" w:rsidRPr="008B3E69">
        <w:rPr>
          <w:lang w:val="en-GB"/>
        </w:rPr>
        <w:t>u</w:t>
      </w:r>
      <w:r w:rsidRPr="008B3E69">
        <w:rPr>
          <w:lang w:val="en-GB"/>
        </w:rPr>
        <w:t>fr1.l)</w:t>
      </w:r>
      <w:r w:rsidR="007B4CAF" w:rsidRPr="008B3E69">
        <w:rPr>
          <w:lang w:val="en-GB"/>
        </w:rPr>
        <w:t xml:space="preserve"> </w:t>
      </w:r>
      <w:r w:rsidR="007B4CAF" w:rsidRPr="008B3E69">
        <w:rPr>
          <w:color w:val="000000" w:themeColor="text1"/>
          <w:lang w:val="en-GB"/>
        </w:rPr>
        <w:t xml:space="preserve"># does </w:t>
      </w:r>
      <w:ins w:id="20" w:author="Alejandro Moyaho" w:date="2019-02-24T12:52:00Z">
        <w:r w:rsidR="00EA291D">
          <w:rPr>
            <w:color w:val="000000" w:themeColor="text1"/>
            <w:lang w:val="en-GB"/>
          </w:rPr>
          <w:t xml:space="preserve">the </w:t>
        </w:r>
      </w:ins>
      <w:r w:rsidR="007B4CAF" w:rsidRPr="008B3E69">
        <w:rPr>
          <w:color w:val="000000" w:themeColor="text1"/>
          <w:lang w:val="en-GB"/>
        </w:rPr>
        <w:t>right</w:t>
      </w:r>
      <w:r w:rsidR="00EA291D">
        <w:rPr>
          <w:color w:val="000000" w:themeColor="text1"/>
          <w:lang w:val="en-GB"/>
        </w:rPr>
        <w:t xml:space="preserve"> </w:t>
      </w:r>
      <w:r w:rsidR="007B4CAF" w:rsidRPr="008B3E69">
        <w:rPr>
          <w:color w:val="000000" w:themeColor="text1"/>
          <w:lang w:val="en-GB"/>
        </w:rPr>
        <w:t xml:space="preserve">side rat yawn in response to </w:t>
      </w:r>
      <w:ins w:id="21" w:author="Alejandro Moyaho" w:date="2019-02-24T12:52:00Z">
        <w:r w:rsidR="00EA291D">
          <w:rPr>
            <w:color w:val="000000" w:themeColor="text1"/>
            <w:lang w:val="en-GB"/>
          </w:rPr>
          <w:t xml:space="preserve">the </w:t>
        </w:r>
      </w:ins>
      <w:r w:rsidR="007B4CAF" w:rsidRPr="008B3E69">
        <w:rPr>
          <w:color w:val="000000" w:themeColor="text1"/>
          <w:lang w:val="en-GB"/>
        </w:rPr>
        <w:t>left</w:t>
      </w:r>
      <w:r w:rsidR="00EA291D">
        <w:rPr>
          <w:color w:val="000000" w:themeColor="text1"/>
          <w:lang w:val="en-GB"/>
        </w:rPr>
        <w:t xml:space="preserve"> </w:t>
      </w:r>
      <w:r w:rsidR="007B4CAF" w:rsidRPr="008B3E69">
        <w:rPr>
          <w:color w:val="000000" w:themeColor="text1"/>
          <w:lang w:val="en-GB"/>
        </w:rPr>
        <w:t xml:space="preserve">side rat's yawn? </w:t>
      </w:r>
      <w:proofErr w:type="gramStart"/>
      <w:r w:rsidR="007B4CAF" w:rsidRPr="008B3E69">
        <w:rPr>
          <w:color w:val="000000" w:themeColor="text1"/>
          <w:lang w:val="en-GB"/>
        </w:rPr>
        <w:t>Time windows from min 1 to min 10</w:t>
      </w:r>
      <w:r w:rsidR="00C46953">
        <w:rPr>
          <w:color w:val="000000" w:themeColor="text1"/>
          <w:lang w:val="en-GB"/>
        </w:rPr>
        <w:t>.</w:t>
      </w:r>
      <w:proofErr w:type="gramEnd"/>
    </w:p>
    <w:p w:rsidR="00E51B4B" w:rsidRDefault="00E51B4B" w:rsidP="00E51B4B">
      <w:pPr>
        <w:numPr>
          <w:ins w:id="22" w:author="Alejandro Moyaho" w:date="2018-12-13T13:00:00Z"/>
        </w:numPr>
        <w:spacing w:after="0"/>
        <w:rPr>
          <w:ins w:id="23" w:author="Alejandro Moyaho" w:date="2018-12-13T13:00:00Z"/>
          <w:lang w:val="en-GB"/>
        </w:rPr>
      </w:pPr>
    </w:p>
    <w:p w:rsidR="00A949B2" w:rsidRPr="00313622" w:rsidRDefault="00A949B2" w:rsidP="00A949B2">
      <w:pPr>
        <w:spacing w:after="0"/>
        <w:rPr>
          <w:ins w:id="24" w:author="Alejandro Moyaho" w:date="2018-12-13T13:00:00Z"/>
          <w:rFonts w:ascii="Courier" w:hAnsi="Courier"/>
          <w:lang w:val="en-GB"/>
          <w:rPrChange w:id="25" w:author="Alejandro Moyaho" w:date="2019-02-25T11:03:00Z">
            <w:rPr>
              <w:ins w:id="26" w:author="Alejandro Moyaho" w:date="2018-12-13T13:00:00Z"/>
              <w:lang w:val="en-GB"/>
            </w:rPr>
          </w:rPrChange>
        </w:rPr>
      </w:pPr>
      <w:ins w:id="27" w:author="Alejandro Moyaho" w:date="2018-12-13T13:00:00Z">
        <w:r w:rsidRPr="00313622">
          <w:rPr>
            <w:rFonts w:ascii="Courier" w:hAnsi="Courier"/>
            <w:lang w:val="en-GB"/>
            <w:rPrChange w:id="28" w:author="Alejandro Moyaho" w:date="2019-02-25T11:03:00Z">
              <w:rPr>
                <w:lang w:val="en-GB"/>
              </w:rPr>
            </w:rPrChange>
          </w:rPr>
          <w:t>[1] 0.1851852 0.1212121</w:t>
        </w:r>
      </w:ins>
    </w:p>
    <w:p w:rsidR="00A949B2" w:rsidRPr="00313622" w:rsidRDefault="00A949B2" w:rsidP="00A949B2">
      <w:pPr>
        <w:spacing w:after="0"/>
        <w:rPr>
          <w:ins w:id="29" w:author="Alejandro Moyaho" w:date="2018-12-13T13:00:00Z"/>
          <w:rFonts w:ascii="Courier" w:hAnsi="Courier"/>
          <w:lang w:val="en-GB"/>
          <w:rPrChange w:id="30" w:author="Alejandro Moyaho" w:date="2019-02-25T11:03:00Z">
            <w:rPr>
              <w:ins w:id="31" w:author="Alejandro Moyaho" w:date="2018-12-13T13:00:00Z"/>
              <w:lang w:val="en-GB"/>
            </w:rPr>
          </w:rPrChange>
        </w:rPr>
      </w:pPr>
      <w:ins w:id="32" w:author="Alejandro Moyaho" w:date="2018-12-13T13:00:00Z">
        <w:r w:rsidRPr="00313622">
          <w:rPr>
            <w:rFonts w:ascii="Courier" w:hAnsi="Courier"/>
            <w:lang w:val="en-GB"/>
            <w:rPrChange w:id="33" w:author="Alejandro Moyaho" w:date="2019-02-25T11:03:00Z">
              <w:rPr>
                <w:lang w:val="en-GB"/>
              </w:rPr>
            </w:rPrChange>
          </w:rPr>
          <w:t>[1] 0.200 0.125</w:t>
        </w:r>
      </w:ins>
    </w:p>
    <w:p w:rsidR="00A949B2" w:rsidRPr="00313622" w:rsidRDefault="00A949B2" w:rsidP="00A949B2">
      <w:pPr>
        <w:spacing w:after="0"/>
        <w:rPr>
          <w:ins w:id="34" w:author="Alejandro Moyaho" w:date="2018-12-13T13:00:00Z"/>
          <w:rFonts w:ascii="Courier" w:hAnsi="Courier"/>
          <w:lang w:val="en-GB"/>
          <w:rPrChange w:id="35" w:author="Alejandro Moyaho" w:date="2019-02-25T11:03:00Z">
            <w:rPr>
              <w:ins w:id="36" w:author="Alejandro Moyaho" w:date="2018-12-13T13:00:00Z"/>
              <w:lang w:val="en-GB"/>
            </w:rPr>
          </w:rPrChange>
        </w:rPr>
      </w:pPr>
      <w:ins w:id="37" w:author="Alejandro Moyaho" w:date="2018-12-13T13:00:00Z">
        <w:r w:rsidRPr="00313622">
          <w:rPr>
            <w:rFonts w:ascii="Courier" w:hAnsi="Courier"/>
            <w:lang w:val="en-GB"/>
            <w:rPrChange w:id="38" w:author="Alejandro Moyaho" w:date="2019-02-25T11:03:00Z">
              <w:rPr>
                <w:lang w:val="en-GB"/>
              </w:rPr>
            </w:rPrChange>
          </w:rPr>
          <w:t>[1] 0.07142857 0.17391304</w:t>
        </w:r>
      </w:ins>
    </w:p>
    <w:p w:rsidR="00A949B2" w:rsidRPr="00313622" w:rsidRDefault="00A949B2" w:rsidP="00A949B2">
      <w:pPr>
        <w:spacing w:after="0"/>
        <w:rPr>
          <w:ins w:id="39" w:author="Alejandro Moyaho" w:date="2018-12-13T13:00:00Z"/>
          <w:rFonts w:ascii="Courier" w:hAnsi="Courier"/>
          <w:lang w:val="en-GB"/>
          <w:rPrChange w:id="40" w:author="Alejandro Moyaho" w:date="2019-02-25T11:03:00Z">
            <w:rPr>
              <w:ins w:id="41" w:author="Alejandro Moyaho" w:date="2018-12-13T13:00:00Z"/>
              <w:lang w:val="en-GB"/>
            </w:rPr>
          </w:rPrChange>
        </w:rPr>
      </w:pPr>
      <w:ins w:id="42" w:author="Alejandro Moyaho" w:date="2018-12-13T13:00:00Z">
        <w:r w:rsidRPr="00313622">
          <w:rPr>
            <w:rFonts w:ascii="Courier" w:hAnsi="Courier"/>
            <w:lang w:val="en-GB"/>
            <w:rPrChange w:id="43" w:author="Alejandro Moyaho" w:date="2019-02-25T11:03:00Z">
              <w:rPr>
                <w:lang w:val="en-GB"/>
              </w:rPr>
            </w:rPrChange>
          </w:rPr>
          <w:t>[1] 0.09090909 0.16326531</w:t>
        </w:r>
      </w:ins>
    </w:p>
    <w:p w:rsidR="00A949B2" w:rsidRPr="00313622" w:rsidRDefault="00A949B2" w:rsidP="00A949B2">
      <w:pPr>
        <w:spacing w:after="0"/>
        <w:rPr>
          <w:ins w:id="44" w:author="Alejandro Moyaho" w:date="2018-12-13T13:00:00Z"/>
          <w:rFonts w:ascii="Courier" w:hAnsi="Courier"/>
          <w:lang w:val="en-GB"/>
          <w:rPrChange w:id="45" w:author="Alejandro Moyaho" w:date="2019-02-25T11:03:00Z">
            <w:rPr>
              <w:ins w:id="46" w:author="Alejandro Moyaho" w:date="2018-12-13T13:00:00Z"/>
              <w:lang w:val="en-GB"/>
            </w:rPr>
          </w:rPrChange>
        </w:rPr>
      </w:pPr>
      <w:ins w:id="47" w:author="Alejandro Moyaho" w:date="2018-12-13T13:00:00Z">
        <w:r w:rsidRPr="00313622">
          <w:rPr>
            <w:rFonts w:ascii="Courier" w:hAnsi="Courier"/>
            <w:lang w:val="en-GB"/>
            <w:rPrChange w:id="48" w:author="Alejandro Moyaho" w:date="2019-02-25T11:03:00Z">
              <w:rPr>
                <w:lang w:val="en-GB"/>
              </w:rPr>
            </w:rPrChange>
          </w:rPr>
          <w:t>[1] 0.0000000 0.1764706</w:t>
        </w:r>
      </w:ins>
    </w:p>
    <w:p w:rsidR="00A949B2" w:rsidRPr="00313622" w:rsidRDefault="00A949B2" w:rsidP="00A949B2">
      <w:pPr>
        <w:spacing w:after="0"/>
        <w:rPr>
          <w:ins w:id="49" w:author="Alejandro Moyaho" w:date="2018-12-13T13:00:00Z"/>
          <w:rFonts w:ascii="Courier" w:hAnsi="Courier"/>
          <w:lang w:val="en-GB"/>
          <w:rPrChange w:id="50" w:author="Alejandro Moyaho" w:date="2019-02-25T11:03:00Z">
            <w:rPr>
              <w:ins w:id="51" w:author="Alejandro Moyaho" w:date="2018-12-13T13:00:00Z"/>
              <w:lang w:val="en-GB"/>
            </w:rPr>
          </w:rPrChange>
        </w:rPr>
      </w:pPr>
      <w:ins w:id="52" w:author="Alejandro Moyaho" w:date="2018-12-13T13:00:00Z">
        <w:r w:rsidRPr="00313622">
          <w:rPr>
            <w:rFonts w:ascii="Courier" w:hAnsi="Courier"/>
            <w:lang w:val="en-GB"/>
            <w:rPrChange w:id="53" w:author="Alejandro Moyaho" w:date="2019-02-25T11:03:00Z">
              <w:rPr>
                <w:lang w:val="en-GB"/>
              </w:rPr>
            </w:rPrChange>
          </w:rPr>
          <w:t>[1] 0.0000000 0.1698113</w:t>
        </w:r>
      </w:ins>
    </w:p>
    <w:p w:rsidR="00A949B2" w:rsidRPr="00313622" w:rsidRDefault="00A949B2" w:rsidP="00A949B2">
      <w:pPr>
        <w:spacing w:after="0"/>
        <w:rPr>
          <w:ins w:id="54" w:author="Alejandro Moyaho" w:date="2018-12-13T13:00:00Z"/>
          <w:rFonts w:ascii="Courier" w:hAnsi="Courier"/>
          <w:lang w:val="en-GB"/>
          <w:rPrChange w:id="55" w:author="Alejandro Moyaho" w:date="2019-02-25T11:03:00Z">
            <w:rPr>
              <w:ins w:id="56" w:author="Alejandro Moyaho" w:date="2018-12-13T13:00:00Z"/>
              <w:lang w:val="en-GB"/>
            </w:rPr>
          </w:rPrChange>
        </w:rPr>
      </w:pPr>
      <w:ins w:id="57" w:author="Alejandro Moyaho" w:date="2018-12-13T13:00:00Z">
        <w:r w:rsidRPr="00313622">
          <w:rPr>
            <w:rFonts w:ascii="Courier" w:hAnsi="Courier"/>
            <w:lang w:val="en-GB"/>
            <w:rPrChange w:id="58" w:author="Alejandro Moyaho" w:date="2019-02-25T11:03:00Z">
              <w:rPr>
                <w:lang w:val="en-GB"/>
              </w:rPr>
            </w:rPrChange>
          </w:rPr>
          <w:t>[1] 0.0000000 0.1698113</w:t>
        </w:r>
      </w:ins>
    </w:p>
    <w:p w:rsidR="00A949B2" w:rsidRPr="00313622" w:rsidRDefault="00A949B2" w:rsidP="00A949B2">
      <w:pPr>
        <w:spacing w:after="0"/>
        <w:rPr>
          <w:ins w:id="59" w:author="Alejandro Moyaho" w:date="2018-12-13T13:00:00Z"/>
          <w:rFonts w:ascii="Courier" w:hAnsi="Courier"/>
          <w:lang w:val="en-GB"/>
          <w:rPrChange w:id="60" w:author="Alejandro Moyaho" w:date="2019-02-25T11:03:00Z">
            <w:rPr>
              <w:ins w:id="61" w:author="Alejandro Moyaho" w:date="2018-12-13T13:00:00Z"/>
              <w:lang w:val="en-GB"/>
            </w:rPr>
          </w:rPrChange>
        </w:rPr>
      </w:pPr>
      <w:ins w:id="62" w:author="Alejandro Moyaho" w:date="2018-12-13T13:00:00Z">
        <w:r w:rsidRPr="00313622">
          <w:rPr>
            <w:rFonts w:ascii="Courier" w:hAnsi="Courier"/>
            <w:lang w:val="en-GB"/>
            <w:rPrChange w:id="63" w:author="Alejandro Moyaho" w:date="2019-02-25T11:03:00Z">
              <w:rPr>
                <w:lang w:val="en-GB"/>
              </w:rPr>
            </w:rPrChange>
          </w:rPr>
          <w:t>[1] 0.0000000 0.1698113</w:t>
        </w:r>
      </w:ins>
    </w:p>
    <w:p w:rsidR="00A949B2" w:rsidRPr="00313622" w:rsidRDefault="00A949B2" w:rsidP="00A949B2">
      <w:pPr>
        <w:spacing w:after="0"/>
        <w:rPr>
          <w:ins w:id="64" w:author="Alejandro Moyaho" w:date="2018-12-13T13:00:00Z"/>
          <w:rFonts w:ascii="Courier" w:hAnsi="Courier"/>
          <w:lang w:val="en-GB"/>
          <w:rPrChange w:id="65" w:author="Alejandro Moyaho" w:date="2019-02-25T11:03:00Z">
            <w:rPr>
              <w:ins w:id="66" w:author="Alejandro Moyaho" w:date="2018-12-13T13:00:00Z"/>
              <w:lang w:val="en-GB"/>
            </w:rPr>
          </w:rPrChange>
        </w:rPr>
      </w:pPr>
      <w:ins w:id="67" w:author="Alejandro Moyaho" w:date="2018-12-13T13:00:00Z">
        <w:r w:rsidRPr="00313622">
          <w:rPr>
            <w:rFonts w:ascii="Courier" w:hAnsi="Courier"/>
            <w:lang w:val="en-GB"/>
            <w:rPrChange w:id="68" w:author="Alejandro Moyaho" w:date="2019-02-25T11:03:00Z">
              <w:rPr>
                <w:lang w:val="en-GB"/>
              </w:rPr>
            </w:rPrChange>
          </w:rPr>
          <w:t>[1] 0.0000000 0.1698113</w:t>
        </w:r>
      </w:ins>
    </w:p>
    <w:p w:rsidR="00A949B2" w:rsidRPr="00313622" w:rsidRDefault="00A949B2" w:rsidP="00A949B2">
      <w:pPr>
        <w:spacing w:after="0"/>
        <w:rPr>
          <w:rFonts w:ascii="Courier" w:hAnsi="Courier"/>
          <w:lang w:val="en-GB"/>
          <w:rPrChange w:id="69" w:author="Alejandro Moyaho" w:date="2019-02-25T11:03:00Z">
            <w:rPr>
              <w:lang w:val="en-GB"/>
            </w:rPr>
          </w:rPrChange>
        </w:rPr>
      </w:pPr>
      <w:ins w:id="70" w:author="Alejandro Moyaho" w:date="2018-12-13T13:00:00Z">
        <w:r w:rsidRPr="00313622">
          <w:rPr>
            <w:rFonts w:ascii="Courier" w:hAnsi="Courier"/>
            <w:lang w:val="en-GB"/>
            <w:rPrChange w:id="71" w:author="Alejandro Moyaho" w:date="2019-02-25T11:03:00Z">
              <w:rPr>
                <w:lang w:val="en-GB"/>
              </w:rPr>
            </w:rPrChange>
          </w:rPr>
          <w:t>[1] 0.0000000 0.1698113</w:t>
        </w:r>
      </w:ins>
    </w:p>
    <w:p w:rsidR="00EB61C3" w:rsidRPr="008B3E69" w:rsidRDefault="00EB61C3" w:rsidP="00EB61C3">
      <w:pPr>
        <w:spacing w:after="0"/>
        <w:rPr>
          <w:lang w:val="en-GB"/>
        </w:rPr>
      </w:pPr>
    </w:p>
    <w:p w:rsidR="00E51B4B" w:rsidRPr="008B3E69" w:rsidRDefault="00E51B4B" w:rsidP="00E51B4B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pair1.rl</w:t>
      </w:r>
      <w:proofErr w:type="gramEnd"/>
      <w:r w:rsidRPr="008B3E69">
        <w:rPr>
          <w:lang w:val="en-GB"/>
        </w:rPr>
        <w:t xml:space="preserve"> &lt;- t(pair1.rl)</w:t>
      </w:r>
      <w:r w:rsidR="007B4CAF" w:rsidRPr="008B3E69">
        <w:rPr>
          <w:color w:val="000000" w:themeColor="text1"/>
          <w:lang w:val="en-GB"/>
        </w:rPr>
        <w:t xml:space="preserve"> # transposition of the matrix</w:t>
      </w:r>
    </w:p>
    <w:p w:rsidR="00E51B4B" w:rsidRPr="008B3E69" w:rsidRDefault="00E51B4B" w:rsidP="00E51B4B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dimnames</w:t>
      </w:r>
      <w:proofErr w:type="gramEnd"/>
      <w:r w:rsidRPr="008B3E69">
        <w:rPr>
          <w:lang w:val="en-GB"/>
        </w:rPr>
        <w:t>(pair1.rl) &lt;- list(c("1","2","3","4","5","6","7","8","9","10"),c("non contagion", "contagion"))</w:t>
      </w:r>
      <w:r w:rsidR="007B4CAF" w:rsidRPr="008B3E69">
        <w:rPr>
          <w:color w:val="000000" w:themeColor="text1"/>
          <w:lang w:val="en-GB"/>
        </w:rPr>
        <w:t># names to rows and columns of the matrix</w:t>
      </w:r>
    </w:p>
    <w:p w:rsidR="00D278AA" w:rsidRDefault="00E51B4B" w:rsidP="00E51B4B">
      <w:pPr>
        <w:spacing w:after="0"/>
        <w:rPr>
          <w:color w:val="000000" w:themeColor="text1"/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pair1.rl</w:t>
      </w:r>
      <w:proofErr w:type="gramEnd"/>
      <w:r w:rsidR="007B4CAF" w:rsidRPr="008B3E69">
        <w:rPr>
          <w:color w:val="000000" w:themeColor="text1"/>
          <w:lang w:val="en-GB"/>
        </w:rPr>
        <w:t xml:space="preserve"> # to see the final table</w:t>
      </w:r>
    </w:p>
    <w:p w:rsidR="00E51B4B" w:rsidRDefault="00E51B4B" w:rsidP="00E51B4B">
      <w:pPr>
        <w:numPr>
          <w:ins w:id="72" w:author="Alejandro Moyaho" w:date="2018-12-13T13:02:00Z"/>
        </w:numPr>
        <w:spacing w:after="0"/>
        <w:rPr>
          <w:ins w:id="73" w:author="Alejandro Moyaho" w:date="2018-12-13T13:02:00Z"/>
          <w:lang w:val="en-GB"/>
        </w:rPr>
      </w:pPr>
    </w:p>
    <w:p w:rsidR="00A949B2" w:rsidRPr="00313622" w:rsidRDefault="00A949B2" w:rsidP="00A949B2">
      <w:pPr>
        <w:spacing w:after="0"/>
        <w:rPr>
          <w:ins w:id="74" w:author="Alejandro Moyaho" w:date="2018-12-13T13:03:00Z"/>
          <w:rFonts w:ascii="Courier" w:hAnsi="Courier"/>
          <w:lang w:val="en-GB"/>
          <w:rPrChange w:id="75" w:author="Alejandro Moyaho" w:date="2019-02-25T11:03:00Z">
            <w:rPr>
              <w:ins w:id="76" w:author="Alejandro Moyaho" w:date="2018-12-13T13:03:00Z"/>
              <w:lang w:val="en-GB"/>
            </w:rPr>
          </w:rPrChange>
        </w:rPr>
      </w:pPr>
      <w:ins w:id="77" w:author="Alejandro Moyaho" w:date="2018-12-13T13:03:00Z">
        <w:r w:rsidRPr="00313622">
          <w:rPr>
            <w:rFonts w:ascii="Courier" w:hAnsi="Courier"/>
            <w:lang w:val="en-GB"/>
            <w:rPrChange w:id="78" w:author="Alejandro Moyaho" w:date="2019-02-25T11:03:00Z">
              <w:rPr>
                <w:lang w:val="en-GB"/>
              </w:rPr>
            </w:rPrChange>
          </w:rPr>
          <w:t xml:space="preserve">  </w:t>
        </w:r>
        <w:proofErr w:type="gramStart"/>
        <w:r w:rsidRPr="00313622">
          <w:rPr>
            <w:rFonts w:ascii="Courier" w:hAnsi="Courier"/>
            <w:lang w:val="en-GB"/>
            <w:rPrChange w:id="79" w:author="Alejandro Moyaho" w:date="2019-02-25T11:03:00Z">
              <w:rPr>
                <w:lang w:val="en-GB"/>
              </w:rPr>
            </w:rPrChange>
          </w:rPr>
          <w:t>non</w:t>
        </w:r>
        <w:proofErr w:type="gramEnd"/>
        <w:r w:rsidRPr="00313622">
          <w:rPr>
            <w:rFonts w:ascii="Courier" w:hAnsi="Courier"/>
            <w:lang w:val="en-GB"/>
            <w:rPrChange w:id="80" w:author="Alejandro Moyaho" w:date="2019-02-25T11:03:00Z">
              <w:rPr>
                <w:lang w:val="en-GB"/>
              </w:rPr>
            </w:rPrChange>
          </w:rPr>
          <w:t xml:space="preserve"> contagion contagion</w:t>
        </w:r>
      </w:ins>
    </w:p>
    <w:p w:rsidR="00A949B2" w:rsidRPr="00313622" w:rsidRDefault="00A949B2" w:rsidP="00A949B2">
      <w:pPr>
        <w:spacing w:after="0"/>
        <w:rPr>
          <w:ins w:id="81" w:author="Alejandro Moyaho" w:date="2018-12-13T13:03:00Z"/>
          <w:rFonts w:ascii="Courier" w:hAnsi="Courier"/>
          <w:lang w:val="en-GB"/>
          <w:rPrChange w:id="82" w:author="Alejandro Moyaho" w:date="2019-02-25T11:03:00Z">
            <w:rPr>
              <w:ins w:id="83" w:author="Alejandro Moyaho" w:date="2018-12-13T13:03:00Z"/>
              <w:lang w:val="en-GB"/>
            </w:rPr>
          </w:rPrChange>
        </w:rPr>
      </w:pPr>
      <w:ins w:id="84" w:author="Alejandro Moyaho" w:date="2018-12-13T13:03:00Z">
        <w:r w:rsidRPr="00313622">
          <w:rPr>
            <w:rFonts w:ascii="Courier" w:hAnsi="Courier"/>
            <w:lang w:val="en-GB"/>
            <w:rPrChange w:id="85" w:author="Alejandro Moyaho" w:date="2019-02-25T11:03:00Z">
              <w:rPr>
                <w:lang w:val="en-GB"/>
              </w:rPr>
            </w:rPrChange>
          </w:rPr>
          <w:t>1     0.18518519 0.1212121</w:t>
        </w:r>
      </w:ins>
    </w:p>
    <w:p w:rsidR="00A949B2" w:rsidRPr="00313622" w:rsidRDefault="00A949B2" w:rsidP="00A949B2">
      <w:pPr>
        <w:spacing w:after="0"/>
        <w:rPr>
          <w:ins w:id="86" w:author="Alejandro Moyaho" w:date="2018-12-13T13:03:00Z"/>
          <w:rFonts w:ascii="Courier" w:hAnsi="Courier"/>
          <w:lang w:val="en-GB"/>
          <w:rPrChange w:id="87" w:author="Alejandro Moyaho" w:date="2019-02-25T11:03:00Z">
            <w:rPr>
              <w:ins w:id="88" w:author="Alejandro Moyaho" w:date="2018-12-13T13:03:00Z"/>
              <w:lang w:val="en-GB"/>
            </w:rPr>
          </w:rPrChange>
        </w:rPr>
      </w:pPr>
      <w:ins w:id="89" w:author="Alejandro Moyaho" w:date="2018-12-13T13:03:00Z">
        <w:r w:rsidRPr="00313622">
          <w:rPr>
            <w:rFonts w:ascii="Courier" w:hAnsi="Courier"/>
            <w:lang w:val="en-GB"/>
            <w:rPrChange w:id="90" w:author="Alejandro Moyaho" w:date="2019-02-25T11:03:00Z">
              <w:rPr>
                <w:lang w:val="en-GB"/>
              </w:rPr>
            </w:rPrChange>
          </w:rPr>
          <w:t>2     0.20000000 0.1250000</w:t>
        </w:r>
      </w:ins>
    </w:p>
    <w:p w:rsidR="00A949B2" w:rsidRPr="00313622" w:rsidRDefault="00A949B2" w:rsidP="00A949B2">
      <w:pPr>
        <w:spacing w:after="0"/>
        <w:rPr>
          <w:ins w:id="91" w:author="Alejandro Moyaho" w:date="2018-12-13T13:03:00Z"/>
          <w:rFonts w:ascii="Courier" w:hAnsi="Courier"/>
          <w:lang w:val="en-GB"/>
          <w:rPrChange w:id="92" w:author="Alejandro Moyaho" w:date="2019-02-25T11:03:00Z">
            <w:rPr>
              <w:ins w:id="93" w:author="Alejandro Moyaho" w:date="2018-12-13T13:03:00Z"/>
              <w:lang w:val="en-GB"/>
            </w:rPr>
          </w:rPrChange>
        </w:rPr>
      </w:pPr>
      <w:ins w:id="94" w:author="Alejandro Moyaho" w:date="2018-12-13T13:03:00Z">
        <w:r w:rsidRPr="00313622">
          <w:rPr>
            <w:rFonts w:ascii="Courier" w:hAnsi="Courier"/>
            <w:lang w:val="en-GB"/>
            <w:rPrChange w:id="95" w:author="Alejandro Moyaho" w:date="2019-02-25T11:03:00Z">
              <w:rPr>
                <w:lang w:val="en-GB"/>
              </w:rPr>
            </w:rPrChange>
          </w:rPr>
          <w:t>3     0.07142857 0.1739130</w:t>
        </w:r>
      </w:ins>
    </w:p>
    <w:p w:rsidR="00A949B2" w:rsidRPr="00313622" w:rsidRDefault="00A949B2" w:rsidP="00A949B2">
      <w:pPr>
        <w:spacing w:after="0"/>
        <w:rPr>
          <w:ins w:id="96" w:author="Alejandro Moyaho" w:date="2018-12-13T13:03:00Z"/>
          <w:rFonts w:ascii="Courier" w:hAnsi="Courier"/>
          <w:lang w:val="en-GB"/>
          <w:rPrChange w:id="97" w:author="Alejandro Moyaho" w:date="2019-02-25T11:03:00Z">
            <w:rPr>
              <w:ins w:id="98" w:author="Alejandro Moyaho" w:date="2018-12-13T13:03:00Z"/>
              <w:lang w:val="en-GB"/>
            </w:rPr>
          </w:rPrChange>
        </w:rPr>
      </w:pPr>
      <w:ins w:id="99" w:author="Alejandro Moyaho" w:date="2018-12-13T13:03:00Z">
        <w:r w:rsidRPr="00313622">
          <w:rPr>
            <w:rFonts w:ascii="Courier" w:hAnsi="Courier"/>
            <w:lang w:val="en-GB"/>
            <w:rPrChange w:id="100" w:author="Alejandro Moyaho" w:date="2019-02-25T11:03:00Z">
              <w:rPr>
                <w:lang w:val="en-GB"/>
              </w:rPr>
            </w:rPrChange>
          </w:rPr>
          <w:t>4     0.09090909 0.1632653</w:t>
        </w:r>
      </w:ins>
    </w:p>
    <w:p w:rsidR="00A949B2" w:rsidRPr="00313622" w:rsidRDefault="00A949B2" w:rsidP="00A949B2">
      <w:pPr>
        <w:spacing w:after="0"/>
        <w:rPr>
          <w:ins w:id="101" w:author="Alejandro Moyaho" w:date="2018-12-13T13:03:00Z"/>
          <w:rFonts w:ascii="Courier" w:hAnsi="Courier"/>
          <w:lang w:val="en-GB"/>
          <w:rPrChange w:id="102" w:author="Alejandro Moyaho" w:date="2019-02-25T11:03:00Z">
            <w:rPr>
              <w:ins w:id="103" w:author="Alejandro Moyaho" w:date="2018-12-13T13:03:00Z"/>
              <w:lang w:val="en-GB"/>
            </w:rPr>
          </w:rPrChange>
        </w:rPr>
      </w:pPr>
      <w:ins w:id="104" w:author="Alejandro Moyaho" w:date="2018-12-13T13:03:00Z">
        <w:r w:rsidRPr="00313622">
          <w:rPr>
            <w:rFonts w:ascii="Courier" w:hAnsi="Courier"/>
            <w:lang w:val="en-GB"/>
            <w:rPrChange w:id="105" w:author="Alejandro Moyaho" w:date="2019-02-25T11:03:00Z">
              <w:rPr>
                <w:lang w:val="en-GB"/>
              </w:rPr>
            </w:rPrChange>
          </w:rPr>
          <w:t>5     0.00000000 0.1764706</w:t>
        </w:r>
      </w:ins>
    </w:p>
    <w:p w:rsidR="00A949B2" w:rsidRPr="00313622" w:rsidRDefault="00A949B2" w:rsidP="00A949B2">
      <w:pPr>
        <w:spacing w:after="0"/>
        <w:rPr>
          <w:ins w:id="106" w:author="Alejandro Moyaho" w:date="2018-12-13T13:03:00Z"/>
          <w:rFonts w:ascii="Courier" w:hAnsi="Courier"/>
          <w:lang w:val="en-GB"/>
          <w:rPrChange w:id="107" w:author="Alejandro Moyaho" w:date="2019-02-25T11:03:00Z">
            <w:rPr>
              <w:ins w:id="108" w:author="Alejandro Moyaho" w:date="2018-12-13T13:03:00Z"/>
              <w:lang w:val="en-GB"/>
            </w:rPr>
          </w:rPrChange>
        </w:rPr>
      </w:pPr>
      <w:ins w:id="109" w:author="Alejandro Moyaho" w:date="2018-12-13T13:03:00Z">
        <w:r w:rsidRPr="00313622">
          <w:rPr>
            <w:rFonts w:ascii="Courier" w:hAnsi="Courier"/>
            <w:lang w:val="en-GB"/>
            <w:rPrChange w:id="110" w:author="Alejandro Moyaho" w:date="2019-02-25T11:03:00Z">
              <w:rPr>
                <w:lang w:val="en-GB"/>
              </w:rPr>
            </w:rPrChange>
          </w:rPr>
          <w:t>6     0.00000000 0.1698113</w:t>
        </w:r>
      </w:ins>
    </w:p>
    <w:p w:rsidR="00A949B2" w:rsidRPr="00313622" w:rsidRDefault="00A949B2" w:rsidP="00A949B2">
      <w:pPr>
        <w:spacing w:after="0"/>
        <w:rPr>
          <w:ins w:id="111" w:author="Alejandro Moyaho" w:date="2018-12-13T13:03:00Z"/>
          <w:rFonts w:ascii="Courier" w:hAnsi="Courier"/>
          <w:lang w:val="en-GB"/>
          <w:rPrChange w:id="112" w:author="Alejandro Moyaho" w:date="2019-02-25T11:03:00Z">
            <w:rPr>
              <w:ins w:id="113" w:author="Alejandro Moyaho" w:date="2018-12-13T13:03:00Z"/>
              <w:lang w:val="en-GB"/>
            </w:rPr>
          </w:rPrChange>
        </w:rPr>
      </w:pPr>
      <w:ins w:id="114" w:author="Alejandro Moyaho" w:date="2018-12-13T13:03:00Z">
        <w:r w:rsidRPr="00313622">
          <w:rPr>
            <w:rFonts w:ascii="Courier" w:hAnsi="Courier"/>
            <w:lang w:val="en-GB"/>
            <w:rPrChange w:id="115" w:author="Alejandro Moyaho" w:date="2019-02-25T11:03:00Z">
              <w:rPr>
                <w:lang w:val="en-GB"/>
              </w:rPr>
            </w:rPrChange>
          </w:rPr>
          <w:t>7     0.00000000 0.1698113</w:t>
        </w:r>
      </w:ins>
    </w:p>
    <w:p w:rsidR="00A949B2" w:rsidRPr="00313622" w:rsidRDefault="00A949B2" w:rsidP="00A949B2">
      <w:pPr>
        <w:spacing w:after="0"/>
        <w:rPr>
          <w:ins w:id="116" w:author="Alejandro Moyaho" w:date="2018-12-13T13:03:00Z"/>
          <w:rFonts w:ascii="Courier" w:hAnsi="Courier"/>
          <w:lang w:val="en-GB"/>
          <w:rPrChange w:id="117" w:author="Alejandro Moyaho" w:date="2019-02-25T11:03:00Z">
            <w:rPr>
              <w:ins w:id="118" w:author="Alejandro Moyaho" w:date="2018-12-13T13:03:00Z"/>
              <w:lang w:val="en-GB"/>
            </w:rPr>
          </w:rPrChange>
        </w:rPr>
      </w:pPr>
      <w:ins w:id="119" w:author="Alejandro Moyaho" w:date="2018-12-13T13:03:00Z">
        <w:r w:rsidRPr="00313622">
          <w:rPr>
            <w:rFonts w:ascii="Courier" w:hAnsi="Courier"/>
            <w:lang w:val="en-GB"/>
            <w:rPrChange w:id="120" w:author="Alejandro Moyaho" w:date="2019-02-25T11:03:00Z">
              <w:rPr>
                <w:lang w:val="en-GB"/>
              </w:rPr>
            </w:rPrChange>
          </w:rPr>
          <w:t>8     0.00000000 0.1698113</w:t>
        </w:r>
      </w:ins>
    </w:p>
    <w:p w:rsidR="00A949B2" w:rsidRPr="00313622" w:rsidRDefault="00A949B2" w:rsidP="00A949B2">
      <w:pPr>
        <w:spacing w:after="0"/>
        <w:rPr>
          <w:ins w:id="121" w:author="Alejandro Moyaho" w:date="2018-12-13T13:03:00Z"/>
          <w:rFonts w:ascii="Courier" w:hAnsi="Courier"/>
          <w:lang w:val="en-GB"/>
          <w:rPrChange w:id="122" w:author="Alejandro Moyaho" w:date="2019-02-25T11:03:00Z">
            <w:rPr>
              <w:ins w:id="123" w:author="Alejandro Moyaho" w:date="2018-12-13T13:03:00Z"/>
              <w:lang w:val="en-GB"/>
            </w:rPr>
          </w:rPrChange>
        </w:rPr>
      </w:pPr>
      <w:ins w:id="124" w:author="Alejandro Moyaho" w:date="2018-12-13T13:03:00Z">
        <w:r w:rsidRPr="00313622">
          <w:rPr>
            <w:rFonts w:ascii="Courier" w:hAnsi="Courier"/>
            <w:lang w:val="en-GB"/>
            <w:rPrChange w:id="125" w:author="Alejandro Moyaho" w:date="2019-02-25T11:03:00Z">
              <w:rPr>
                <w:lang w:val="en-GB"/>
              </w:rPr>
            </w:rPrChange>
          </w:rPr>
          <w:t>9     0.00000000 0.1698113</w:t>
        </w:r>
      </w:ins>
    </w:p>
    <w:p w:rsidR="00A949B2" w:rsidRPr="00313622" w:rsidRDefault="00A949B2" w:rsidP="00A949B2">
      <w:pPr>
        <w:spacing w:after="0"/>
        <w:rPr>
          <w:rFonts w:ascii="Courier" w:hAnsi="Courier"/>
          <w:lang w:val="en-GB"/>
          <w:rPrChange w:id="126" w:author="Alejandro Moyaho" w:date="2019-02-25T11:03:00Z">
            <w:rPr>
              <w:lang w:val="en-GB"/>
            </w:rPr>
          </w:rPrChange>
        </w:rPr>
      </w:pPr>
      <w:ins w:id="127" w:author="Alejandro Moyaho" w:date="2018-12-13T13:03:00Z">
        <w:r w:rsidRPr="00313622">
          <w:rPr>
            <w:rFonts w:ascii="Courier" w:hAnsi="Courier"/>
            <w:lang w:val="en-GB"/>
            <w:rPrChange w:id="128" w:author="Alejandro Moyaho" w:date="2019-02-25T11:03:00Z">
              <w:rPr>
                <w:lang w:val="en-GB"/>
              </w:rPr>
            </w:rPrChange>
          </w:rPr>
          <w:t>10    0.00000000 0.1698113</w:t>
        </w:r>
      </w:ins>
    </w:p>
    <w:p w:rsidR="00EB61C3" w:rsidRPr="008B3E69" w:rsidRDefault="00EB61C3" w:rsidP="00EB61C3">
      <w:pPr>
        <w:spacing w:after="0"/>
        <w:rPr>
          <w:lang w:val="en-GB"/>
        </w:rPr>
      </w:pPr>
    </w:p>
    <w:p w:rsidR="00E51B4B" w:rsidRPr="008B3E69" w:rsidRDefault="00E51B4B" w:rsidP="00EB61C3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write.table</w:t>
      </w:r>
      <w:proofErr w:type="gramEnd"/>
      <w:r w:rsidRPr="008B3E69">
        <w:rPr>
          <w:lang w:val="en-GB"/>
        </w:rPr>
        <w:t>(pair1.rl, file="pair1_rl.txt", sep="\t", col.names=TRUE, row.names=TRUE)</w:t>
      </w:r>
      <w:r w:rsidR="007B4CAF" w:rsidRPr="008B3E69">
        <w:rPr>
          <w:color w:val="000000" w:themeColor="text1"/>
          <w:lang w:val="en-GB"/>
        </w:rPr>
        <w:t xml:space="preserve"> # the data are exported to be read from Excel. You can </w:t>
      </w:r>
      <w:r w:rsidR="00F5201A" w:rsidRPr="008B3E69">
        <w:rPr>
          <w:color w:val="000000" w:themeColor="text1"/>
          <w:lang w:val="en-GB"/>
        </w:rPr>
        <w:t xml:space="preserve">also </w:t>
      </w:r>
      <w:r w:rsidR="007B4CAF" w:rsidRPr="008B3E69">
        <w:rPr>
          <w:color w:val="000000" w:themeColor="text1"/>
          <w:lang w:val="en-GB"/>
        </w:rPr>
        <w:t>directly export the data after transposing the matrix.</w:t>
      </w:r>
    </w:p>
    <w:p w:rsidR="00E5358B" w:rsidRPr="008B3E69" w:rsidRDefault="00E5358B" w:rsidP="00EB61C3">
      <w:pPr>
        <w:spacing w:after="0"/>
        <w:rPr>
          <w:lang w:val="en-GB"/>
        </w:rPr>
      </w:pPr>
    </w:p>
    <w:p w:rsidR="00F82962" w:rsidRPr="008B3E69" w:rsidRDefault="00E5358B" w:rsidP="00EB61C3">
      <w:pPr>
        <w:spacing w:after="0"/>
        <w:rPr>
          <w:lang w:val="en-GB"/>
        </w:rPr>
      </w:pPr>
      <w:r w:rsidRPr="008B3E69">
        <w:rPr>
          <w:lang w:val="en-GB"/>
        </w:rPr>
        <w:t>After that, measure contagious yawning from the perspective of the other rat</w:t>
      </w:r>
      <w:r w:rsidR="00C46953">
        <w:rPr>
          <w:lang w:val="en-GB"/>
        </w:rPr>
        <w:t>, and export the data to Excel.</w:t>
      </w:r>
    </w:p>
    <w:p w:rsidR="00F82962" w:rsidRPr="008B3E69" w:rsidRDefault="00E5358B" w:rsidP="00F82962">
      <w:pPr>
        <w:rPr>
          <w:lang w:val="en-GB"/>
        </w:rPr>
      </w:pPr>
      <w:r w:rsidRPr="008B3E69">
        <w:rPr>
          <w:color w:val="000000" w:themeColor="text1"/>
          <w:lang w:val="en-GB"/>
        </w:rPr>
        <w:t xml:space="preserve">&gt; </w:t>
      </w:r>
      <w:proofErr w:type="gramStart"/>
      <w:r w:rsidR="00F82962" w:rsidRPr="008B3E69">
        <w:rPr>
          <w:lang w:val="en-GB"/>
        </w:rPr>
        <w:t>pair1.lr</w:t>
      </w:r>
      <w:proofErr w:type="gramEnd"/>
      <w:r w:rsidR="00F82962" w:rsidRPr="008B3E69">
        <w:rPr>
          <w:lang w:val="en-GB"/>
        </w:rPr>
        <w:t xml:space="preserve"> &lt;- sapply(1:10, yd, x=</w:t>
      </w:r>
      <w:r w:rsidR="00F5201A" w:rsidRPr="008B3E69">
        <w:rPr>
          <w:lang w:val="en-GB"/>
        </w:rPr>
        <w:t>u</w:t>
      </w:r>
      <w:r w:rsidR="00F82962" w:rsidRPr="008B3E69">
        <w:rPr>
          <w:lang w:val="en-GB"/>
        </w:rPr>
        <w:t>fr1.l,y=</w:t>
      </w:r>
      <w:r w:rsidR="00F5201A" w:rsidRPr="008B3E69">
        <w:rPr>
          <w:lang w:val="en-GB"/>
        </w:rPr>
        <w:t>u</w:t>
      </w:r>
      <w:r w:rsidR="00F82962" w:rsidRPr="008B3E69">
        <w:rPr>
          <w:lang w:val="en-GB"/>
        </w:rPr>
        <w:t>fr1.r)</w:t>
      </w:r>
      <w:r w:rsidRPr="008B3E69">
        <w:rPr>
          <w:lang w:val="en-GB"/>
        </w:rPr>
        <w:t>#</w:t>
      </w:r>
      <w:r w:rsidR="00F82962" w:rsidRPr="008B3E69">
        <w:rPr>
          <w:color w:val="000000" w:themeColor="text1"/>
          <w:lang w:val="en-GB"/>
        </w:rPr>
        <w:t xml:space="preserve"> </w:t>
      </w:r>
      <w:r w:rsidRPr="008B3E69">
        <w:rPr>
          <w:color w:val="000000" w:themeColor="text1"/>
          <w:lang w:val="en-GB"/>
        </w:rPr>
        <w:t>continue as above, and export the data to Excel</w:t>
      </w:r>
      <w:r w:rsidR="00F82962" w:rsidRPr="008B3E69">
        <w:rPr>
          <w:color w:val="000000" w:themeColor="text1"/>
          <w:lang w:val="en-GB"/>
        </w:rPr>
        <w:t>.</w:t>
      </w:r>
    </w:p>
    <w:p w:rsidR="00C46953" w:rsidRDefault="00D12C16" w:rsidP="00F82962">
      <w:pPr>
        <w:pStyle w:val="NormalWeb"/>
        <w:spacing w:before="0" w:beforeAutospacing="0" w:after="0" w:afterAutospacing="0"/>
        <w:rPr>
          <w:rFonts w:asciiTheme="minorHAnsi" w:hAnsiTheme="minorHAnsi"/>
          <w:color w:val="000000" w:themeColor="text1"/>
          <w:lang w:val="en-GB"/>
        </w:rPr>
      </w:pPr>
      <w:r w:rsidRPr="008B3E69">
        <w:rPr>
          <w:rFonts w:asciiTheme="minorHAnsi" w:hAnsiTheme="minorHAnsi"/>
          <w:color w:val="000000" w:themeColor="text1"/>
          <w:lang w:val="en-GB"/>
        </w:rPr>
        <w:t>Next, measure contagious yawning</w:t>
      </w:r>
      <w:r w:rsidR="00C46953">
        <w:rPr>
          <w:rFonts w:asciiTheme="minorHAnsi" w:hAnsiTheme="minorHAnsi"/>
          <w:color w:val="000000" w:themeColor="text1"/>
          <w:lang w:val="en-GB"/>
        </w:rPr>
        <w:t xml:space="preserve"> </w:t>
      </w:r>
      <w:r w:rsidR="00C46953" w:rsidRPr="008B3E69">
        <w:rPr>
          <w:rFonts w:asciiTheme="minorHAnsi" w:hAnsiTheme="minorHAnsi"/>
          <w:color w:val="000000" w:themeColor="text1"/>
          <w:lang w:val="en-GB"/>
        </w:rPr>
        <w:t>again</w:t>
      </w:r>
      <w:r w:rsidR="00F82962" w:rsidRPr="008B3E69">
        <w:rPr>
          <w:rFonts w:asciiTheme="minorHAnsi" w:hAnsiTheme="minorHAnsi"/>
          <w:color w:val="000000" w:themeColor="text1"/>
          <w:lang w:val="en-GB"/>
        </w:rPr>
        <w:t xml:space="preserve"> but </w:t>
      </w:r>
      <w:ins w:id="129" w:author="Evelyn Beristain Castillo" w:date="2019-02-23T21:50:00Z">
        <w:r w:rsidR="008B3DFD" w:rsidRPr="008B3E69">
          <w:rPr>
            <w:rFonts w:asciiTheme="minorHAnsi" w:hAnsiTheme="minorHAnsi"/>
            <w:color w:val="000000" w:themeColor="text1"/>
            <w:lang w:val="en-GB"/>
          </w:rPr>
          <w:t>us</w:t>
        </w:r>
        <w:r w:rsidR="008B3DFD">
          <w:rPr>
            <w:rFonts w:asciiTheme="minorHAnsi" w:hAnsiTheme="minorHAnsi"/>
            <w:color w:val="000000" w:themeColor="text1"/>
            <w:lang w:val="en-GB"/>
          </w:rPr>
          <w:t>e</w:t>
        </w:r>
        <w:r w:rsidR="008B3DFD" w:rsidRPr="008B3E69">
          <w:rPr>
            <w:rFonts w:asciiTheme="minorHAnsi" w:hAnsiTheme="minorHAnsi"/>
            <w:color w:val="000000" w:themeColor="text1"/>
            <w:lang w:val="en-GB"/>
          </w:rPr>
          <w:t xml:space="preserve"> </w:t>
        </w:r>
      </w:ins>
      <w:r w:rsidR="00F82962" w:rsidRPr="008B3E69">
        <w:rPr>
          <w:rFonts w:asciiTheme="minorHAnsi" w:hAnsiTheme="minorHAnsi"/>
          <w:color w:val="000000" w:themeColor="text1"/>
          <w:lang w:val="en-GB"/>
        </w:rPr>
        <w:t>a random distribution of the number of yawns of each rat. To g</w:t>
      </w:r>
      <w:r w:rsidRPr="008B3E69">
        <w:rPr>
          <w:rFonts w:asciiTheme="minorHAnsi" w:hAnsiTheme="minorHAnsi"/>
          <w:color w:val="000000" w:themeColor="text1"/>
          <w:lang w:val="en-GB"/>
        </w:rPr>
        <w:t>enerate the distributions</w:t>
      </w:r>
      <w:r w:rsidR="008B3DFD">
        <w:rPr>
          <w:rFonts w:asciiTheme="minorHAnsi" w:hAnsiTheme="minorHAnsi"/>
          <w:color w:val="000000" w:themeColor="text1"/>
          <w:lang w:val="en-GB"/>
        </w:rPr>
        <w:t>,</w:t>
      </w:r>
      <w:r w:rsidRPr="008B3E69">
        <w:rPr>
          <w:rFonts w:asciiTheme="minorHAnsi" w:hAnsiTheme="minorHAnsi"/>
          <w:color w:val="000000" w:themeColor="text1"/>
          <w:lang w:val="en-GB"/>
        </w:rPr>
        <w:t xml:space="preserve"> procee</w:t>
      </w:r>
      <w:r w:rsidR="00F82962" w:rsidRPr="008B3E69">
        <w:rPr>
          <w:rFonts w:asciiTheme="minorHAnsi" w:hAnsiTheme="minorHAnsi"/>
          <w:color w:val="000000" w:themeColor="text1"/>
          <w:lang w:val="en-GB"/>
        </w:rPr>
        <w:t xml:space="preserve">d </w:t>
      </w:r>
      <w:r w:rsidRPr="008B3E69">
        <w:rPr>
          <w:rFonts w:asciiTheme="minorHAnsi" w:hAnsiTheme="minorHAnsi"/>
          <w:color w:val="000000" w:themeColor="text1"/>
          <w:lang w:val="en-GB"/>
        </w:rPr>
        <w:t xml:space="preserve">as </w:t>
      </w:r>
      <w:r w:rsidR="00F82962" w:rsidRPr="008B3E69">
        <w:rPr>
          <w:rFonts w:asciiTheme="minorHAnsi" w:hAnsiTheme="minorHAnsi"/>
          <w:color w:val="000000" w:themeColor="text1"/>
          <w:lang w:val="en-GB"/>
        </w:rPr>
        <w:t>follow</w:t>
      </w:r>
      <w:ins w:id="130" w:author="Evelyn Beristain Castillo" w:date="2019-02-23T21:51:00Z">
        <w:r w:rsidR="008B3DFD">
          <w:rPr>
            <w:rFonts w:asciiTheme="minorHAnsi" w:hAnsiTheme="minorHAnsi"/>
            <w:color w:val="000000" w:themeColor="text1"/>
            <w:lang w:val="en-GB"/>
          </w:rPr>
          <w:t>s</w:t>
        </w:r>
      </w:ins>
      <w:r w:rsidR="00F82962" w:rsidRPr="008B3E69">
        <w:rPr>
          <w:rFonts w:asciiTheme="minorHAnsi" w:hAnsiTheme="minorHAnsi"/>
          <w:color w:val="000000" w:themeColor="text1"/>
          <w:lang w:val="en-GB"/>
        </w:rPr>
        <w:t>:</w:t>
      </w:r>
    </w:p>
    <w:p w:rsidR="00F82962" w:rsidRPr="008B3E69" w:rsidRDefault="00F82962" w:rsidP="00F82962">
      <w:pPr>
        <w:pStyle w:val="NormalWeb"/>
        <w:spacing w:before="0" w:beforeAutospacing="0" w:after="0" w:afterAutospacing="0"/>
        <w:rPr>
          <w:rFonts w:asciiTheme="minorHAnsi" w:hAnsiTheme="minorHAnsi"/>
          <w:color w:val="000000" w:themeColor="text1"/>
          <w:lang w:val="en-GB"/>
        </w:rPr>
      </w:pPr>
    </w:p>
    <w:p w:rsidR="00D12C16" w:rsidRPr="008B3E69" w:rsidRDefault="00D12C16" w:rsidP="00D12C16">
      <w:pPr>
        <w:pStyle w:val="NormalWeb"/>
        <w:spacing w:before="0" w:beforeAutospacing="0" w:after="0" w:afterAutospacing="0"/>
        <w:rPr>
          <w:rFonts w:asciiTheme="minorHAnsi" w:hAnsiTheme="minorHAnsi"/>
          <w:color w:val="000000" w:themeColor="text1"/>
          <w:lang w:val="en-GB"/>
        </w:rPr>
      </w:pPr>
      <w:r w:rsidRPr="008B3E69">
        <w:rPr>
          <w:rFonts w:asciiTheme="minorHAnsi" w:hAnsiTheme="minorHAnsi"/>
          <w:color w:val="000000" w:themeColor="text1"/>
          <w:lang w:val="en-GB"/>
        </w:rPr>
        <w:t xml:space="preserve">&gt; </w:t>
      </w:r>
      <w:proofErr w:type="gramStart"/>
      <w:r w:rsidRPr="008B3E69">
        <w:rPr>
          <w:rFonts w:asciiTheme="minorHAnsi" w:hAnsiTheme="minorHAnsi"/>
          <w:color w:val="000000" w:themeColor="text1"/>
          <w:lang w:val="en-GB"/>
        </w:rPr>
        <w:t>r</w:t>
      </w:r>
      <w:r w:rsidR="00F5201A" w:rsidRPr="008B3E69">
        <w:rPr>
          <w:rFonts w:asciiTheme="minorHAnsi" w:hAnsiTheme="minorHAnsi"/>
          <w:color w:val="000000" w:themeColor="text1"/>
          <w:lang w:val="en-GB"/>
        </w:rPr>
        <w:t>u</w:t>
      </w:r>
      <w:r w:rsidRPr="008B3E69">
        <w:rPr>
          <w:rFonts w:asciiTheme="minorHAnsi" w:hAnsiTheme="minorHAnsi"/>
          <w:color w:val="000000" w:themeColor="text1"/>
          <w:lang w:val="en-GB"/>
        </w:rPr>
        <w:t>fr1.r</w:t>
      </w:r>
      <w:proofErr w:type="gramEnd"/>
      <w:r w:rsidRPr="008B3E69">
        <w:rPr>
          <w:rFonts w:asciiTheme="minorHAnsi" w:hAnsiTheme="minorHAnsi"/>
          <w:color w:val="000000" w:themeColor="text1"/>
          <w:lang w:val="en-GB"/>
        </w:rPr>
        <w:t xml:space="preserve"> &lt;- sample(</w:t>
      </w:r>
      <w:r w:rsidR="00F5201A" w:rsidRPr="008B3E69">
        <w:rPr>
          <w:rFonts w:asciiTheme="minorHAnsi" w:hAnsiTheme="minorHAnsi"/>
          <w:color w:val="000000" w:themeColor="text1"/>
          <w:lang w:val="en-GB"/>
        </w:rPr>
        <w:t>u</w:t>
      </w:r>
      <w:r w:rsidRPr="008B3E69">
        <w:rPr>
          <w:rFonts w:asciiTheme="minorHAnsi" w:hAnsiTheme="minorHAnsi"/>
          <w:color w:val="000000" w:themeColor="text1"/>
          <w:lang w:val="en-GB"/>
        </w:rPr>
        <w:t>fr1.r,60)</w:t>
      </w:r>
    </w:p>
    <w:p w:rsidR="00D12C16" w:rsidRPr="008B3E69" w:rsidRDefault="00D12C16" w:rsidP="00D12C16">
      <w:pPr>
        <w:pStyle w:val="NormalWeb"/>
        <w:spacing w:before="0" w:beforeAutospacing="0" w:after="0" w:afterAutospacing="0"/>
        <w:rPr>
          <w:rFonts w:asciiTheme="minorHAnsi" w:hAnsiTheme="minorHAnsi"/>
          <w:color w:val="000000" w:themeColor="text1"/>
          <w:lang w:val="en-GB"/>
        </w:rPr>
      </w:pPr>
      <w:r w:rsidRPr="008B3E69">
        <w:rPr>
          <w:rFonts w:asciiTheme="minorHAnsi" w:hAnsiTheme="minorHAnsi"/>
          <w:color w:val="000000" w:themeColor="text1"/>
          <w:lang w:val="en-GB"/>
        </w:rPr>
        <w:t xml:space="preserve">&gt; </w:t>
      </w:r>
      <w:proofErr w:type="gramStart"/>
      <w:r w:rsidRPr="008B3E69">
        <w:rPr>
          <w:rFonts w:asciiTheme="minorHAnsi" w:hAnsiTheme="minorHAnsi"/>
          <w:color w:val="000000" w:themeColor="text1"/>
          <w:lang w:val="en-GB"/>
        </w:rPr>
        <w:t>r</w:t>
      </w:r>
      <w:r w:rsidR="00F5201A" w:rsidRPr="008B3E69">
        <w:rPr>
          <w:rFonts w:asciiTheme="minorHAnsi" w:hAnsiTheme="minorHAnsi"/>
          <w:color w:val="000000" w:themeColor="text1"/>
          <w:lang w:val="en-GB"/>
        </w:rPr>
        <w:t>u</w:t>
      </w:r>
      <w:r w:rsidRPr="008B3E69">
        <w:rPr>
          <w:rFonts w:asciiTheme="minorHAnsi" w:hAnsiTheme="minorHAnsi"/>
          <w:color w:val="000000" w:themeColor="text1"/>
          <w:lang w:val="en-GB"/>
        </w:rPr>
        <w:t>fr1.l</w:t>
      </w:r>
      <w:proofErr w:type="gramEnd"/>
      <w:r w:rsidRPr="008B3E69">
        <w:rPr>
          <w:rFonts w:asciiTheme="minorHAnsi" w:hAnsiTheme="minorHAnsi"/>
          <w:color w:val="000000" w:themeColor="text1"/>
          <w:lang w:val="en-GB"/>
        </w:rPr>
        <w:t xml:space="preserve"> &lt;- sample(</w:t>
      </w:r>
      <w:r w:rsidR="00F5201A" w:rsidRPr="008B3E69">
        <w:rPr>
          <w:rFonts w:asciiTheme="minorHAnsi" w:hAnsiTheme="minorHAnsi"/>
          <w:color w:val="000000" w:themeColor="text1"/>
          <w:lang w:val="en-GB"/>
        </w:rPr>
        <w:t>u</w:t>
      </w:r>
      <w:r w:rsidRPr="008B3E69">
        <w:rPr>
          <w:rFonts w:asciiTheme="minorHAnsi" w:hAnsiTheme="minorHAnsi"/>
          <w:color w:val="000000" w:themeColor="text1"/>
          <w:lang w:val="en-GB"/>
        </w:rPr>
        <w:t>fr1.l,60)</w:t>
      </w:r>
    </w:p>
    <w:p w:rsidR="00A949B2" w:rsidRDefault="00A949B2" w:rsidP="00EB61C3">
      <w:pPr>
        <w:numPr>
          <w:ins w:id="131" w:author="Alejandro Moyaho" w:date="2018-12-13T13:11:00Z"/>
        </w:numPr>
        <w:spacing w:after="0"/>
        <w:rPr>
          <w:ins w:id="132" w:author="Alejandro Moyaho" w:date="2018-12-13T13:11:00Z"/>
          <w:lang w:val="en-GB"/>
        </w:rPr>
      </w:pPr>
    </w:p>
    <w:p w:rsidR="00E51B4B" w:rsidRDefault="00685591" w:rsidP="00EB61C3">
      <w:pPr>
        <w:numPr>
          <w:ins w:id="133" w:author="Alejandro Moyaho" w:date="2018-12-13T13:11:00Z"/>
        </w:numPr>
        <w:spacing w:after="0"/>
        <w:rPr>
          <w:ins w:id="134" w:author="Alejandro Moyaho" w:date="2018-12-13T13:11:00Z"/>
          <w:lang w:val="en-GB"/>
        </w:rPr>
      </w:pPr>
      <w:ins w:id="135" w:author="Alejandro Moyaho" w:date="2018-12-13T13:35:00Z">
        <w:r>
          <w:rPr>
            <w:lang w:val="en-GB"/>
          </w:rPr>
          <w:t xml:space="preserve">Note. </w:t>
        </w:r>
      </w:ins>
      <w:ins w:id="136" w:author="Evelyn Beristain Castillo" w:date="2019-02-23T21:53:00Z">
        <w:r w:rsidR="008B3DFD">
          <w:rPr>
            <w:lang w:val="en-GB"/>
          </w:rPr>
          <w:t>S</w:t>
        </w:r>
      </w:ins>
      <w:ins w:id="137" w:author="Alejandro Moyaho" w:date="2018-12-13T13:14:00Z">
        <w:r w:rsidR="00AF51B6">
          <w:rPr>
            <w:lang w:val="en-GB"/>
          </w:rPr>
          <w:t xml:space="preserve">ometimes </w:t>
        </w:r>
      </w:ins>
      <w:ins w:id="138" w:author="Alejandro Moyaho" w:date="2018-12-13T13:11:00Z">
        <w:r w:rsidR="00AF51B6">
          <w:rPr>
            <w:lang w:val="en-GB"/>
          </w:rPr>
          <w:t>the program displays NaN</w:t>
        </w:r>
      </w:ins>
      <w:ins w:id="139" w:author="Alejandro Moyaho" w:date="2019-02-11T16:55:00Z">
        <w:r w:rsidR="004D578D">
          <w:rPr>
            <w:lang w:val="en-GB"/>
          </w:rPr>
          <w:t xml:space="preserve"> (</w:t>
        </w:r>
      </w:ins>
      <w:ins w:id="140" w:author="Alejandro Moyaho" w:date="2019-02-11T16:56:00Z">
        <w:r w:rsidR="004D578D">
          <w:rPr>
            <w:lang w:val="en-GB"/>
          </w:rPr>
          <w:t>Not a Number</w:t>
        </w:r>
      </w:ins>
      <w:ins w:id="141" w:author="Alejandro Moyaho" w:date="2019-02-11T16:55:00Z">
        <w:r w:rsidR="004D578D">
          <w:rPr>
            <w:lang w:val="en-GB"/>
          </w:rPr>
          <w:t>)</w:t>
        </w:r>
      </w:ins>
      <w:ins w:id="142" w:author="Alejandro Moyaho" w:date="2018-12-13T13:14:00Z">
        <w:r w:rsidR="00AF51B6">
          <w:rPr>
            <w:lang w:val="en-GB"/>
          </w:rPr>
          <w:t xml:space="preserve"> instead o</w:t>
        </w:r>
      </w:ins>
      <w:ins w:id="143" w:author="Alejandro Moyaho" w:date="2018-12-13T13:15:00Z">
        <w:r w:rsidR="00AF51B6">
          <w:rPr>
            <w:lang w:val="en-GB"/>
          </w:rPr>
          <w:t>f</w:t>
        </w:r>
      </w:ins>
      <w:ins w:id="144" w:author="Alejandro Moyaho" w:date="2018-12-13T13:14:00Z">
        <w:r w:rsidR="00AF51B6">
          <w:rPr>
            <w:lang w:val="en-GB"/>
          </w:rPr>
          <w:t xml:space="preserve"> a</w:t>
        </w:r>
      </w:ins>
      <w:ins w:id="145" w:author="Alejandro Moyaho" w:date="2018-12-13T13:23:00Z">
        <w:r w:rsidR="009F0EDD">
          <w:rPr>
            <w:lang w:val="en-GB"/>
          </w:rPr>
          <w:t xml:space="preserve"> yawn rate </w:t>
        </w:r>
      </w:ins>
      <w:ins w:id="146" w:author="Alejandro Moyaho" w:date="2018-12-13T13:14:00Z">
        <w:r w:rsidR="00AF51B6">
          <w:rPr>
            <w:lang w:val="en-GB"/>
          </w:rPr>
          <w:t>value</w:t>
        </w:r>
      </w:ins>
      <w:ins w:id="147" w:author="Evelyn Beristain Castillo" w:date="2019-02-23T21:53:00Z">
        <w:r w:rsidR="008B3DFD">
          <w:rPr>
            <w:lang w:val="en-GB"/>
          </w:rPr>
          <w:t xml:space="preserve"> for some time windows</w:t>
        </w:r>
      </w:ins>
      <w:ins w:id="148" w:author="Alejandro Moyaho" w:date="2018-12-13T13:14:00Z">
        <w:r w:rsidR="00AF51B6">
          <w:rPr>
            <w:lang w:val="en-GB"/>
          </w:rPr>
          <w:t xml:space="preserve">. This usually </w:t>
        </w:r>
      </w:ins>
      <w:ins w:id="149" w:author="Evelyn Beristain Castillo" w:date="2019-02-23T21:54:00Z">
        <w:r w:rsidR="008B3DFD">
          <w:rPr>
            <w:lang w:val="en-GB"/>
          </w:rPr>
          <w:t>occurs</w:t>
        </w:r>
      </w:ins>
      <w:ins w:id="150" w:author="Alejandro Moyaho" w:date="2018-12-13T13:14:00Z">
        <w:r w:rsidR="00AF51B6">
          <w:rPr>
            <w:lang w:val="en-GB"/>
          </w:rPr>
          <w:t xml:space="preserve"> with the </w:t>
        </w:r>
      </w:ins>
      <w:ins w:id="151" w:author="Alejandro Moyaho" w:date="2018-12-13T13:16:00Z">
        <w:r w:rsidR="00AF51B6">
          <w:rPr>
            <w:lang w:val="en-GB"/>
          </w:rPr>
          <w:t>“non contagion</w:t>
        </w:r>
      </w:ins>
      <w:ins w:id="152" w:author="Alejandro Moyaho" w:date="2018-12-13T13:17:00Z">
        <w:r w:rsidR="00AF51B6">
          <w:rPr>
            <w:lang w:val="en-GB"/>
          </w:rPr>
          <w:t xml:space="preserve">” computation of the </w:t>
        </w:r>
      </w:ins>
      <w:ins w:id="153" w:author="Alejandro Moyaho" w:date="2018-12-13T13:14:00Z">
        <w:r w:rsidR="00AF51B6">
          <w:rPr>
            <w:lang w:val="en-GB"/>
          </w:rPr>
          <w:t>random</w:t>
        </w:r>
      </w:ins>
      <w:ins w:id="154" w:author="Evelyn Beristain Castillo" w:date="2019-02-23T21:54:00Z">
        <w:r w:rsidR="008B3DFD">
          <w:rPr>
            <w:lang w:val="en-GB"/>
          </w:rPr>
          <w:t>ly</w:t>
        </w:r>
      </w:ins>
      <w:ins w:id="155" w:author="Evelyn Beristain Castillo" w:date="2019-02-23T21:55:00Z">
        <w:r w:rsidR="008B3DFD">
          <w:rPr>
            <w:lang w:val="en-GB"/>
          </w:rPr>
          <w:t xml:space="preserve"> </w:t>
        </w:r>
      </w:ins>
      <w:ins w:id="156" w:author="Alejandro Moyaho" w:date="2018-12-13T13:14:00Z">
        <w:r w:rsidR="00AF51B6">
          <w:rPr>
            <w:lang w:val="en-GB"/>
          </w:rPr>
          <w:t>generated data</w:t>
        </w:r>
      </w:ins>
      <w:ins w:id="157" w:author="Alejandro Moyaho" w:date="2018-12-13T13:16:00Z">
        <w:r w:rsidR="00AF51B6">
          <w:rPr>
            <w:lang w:val="en-GB"/>
          </w:rPr>
          <w:t xml:space="preserve">. Such NaNs result because </w:t>
        </w:r>
      </w:ins>
      <w:ins w:id="158" w:author="Alejandro Moyaho" w:date="2018-12-13T13:21:00Z">
        <w:r w:rsidR="009F0EDD">
          <w:rPr>
            <w:lang w:val="en-GB"/>
          </w:rPr>
          <w:t>the program finds 0s in the denominator when calculat</w:t>
        </w:r>
      </w:ins>
      <w:ins w:id="159" w:author="Evelyn Beristain Castillo" w:date="2019-02-23T21:56:00Z">
        <w:r w:rsidR="008B3DFD">
          <w:rPr>
            <w:lang w:val="en-GB"/>
          </w:rPr>
          <w:t>ing</w:t>
        </w:r>
      </w:ins>
      <w:ins w:id="160" w:author="Alejandro Moyaho" w:date="2018-12-13T13:21:00Z">
        <w:r w:rsidR="009F0EDD">
          <w:rPr>
            <w:lang w:val="en-GB"/>
          </w:rPr>
          <w:t xml:space="preserve"> yawn rates</w:t>
        </w:r>
      </w:ins>
      <w:ins w:id="161" w:author="Alejandro Moyaho" w:date="2018-12-13T13:23:00Z">
        <w:r w:rsidR="009F0EDD">
          <w:rPr>
            <w:lang w:val="en-GB"/>
          </w:rPr>
          <w:t xml:space="preserve">, which </w:t>
        </w:r>
      </w:ins>
      <w:ins w:id="162" w:author="Evelyn Beristain Castillo" w:date="2019-02-23T21:56:00Z">
        <w:r w:rsidR="008B3DFD">
          <w:rPr>
            <w:lang w:val="en-GB"/>
          </w:rPr>
          <w:t xml:space="preserve">is </w:t>
        </w:r>
      </w:ins>
      <w:ins w:id="163" w:author="Alejandro Moyaho" w:date="2018-12-13T13:23:00Z">
        <w:r w:rsidR="009F0EDD">
          <w:rPr>
            <w:lang w:val="en-GB"/>
          </w:rPr>
          <w:t xml:space="preserve">mathematically </w:t>
        </w:r>
      </w:ins>
      <w:ins w:id="164" w:author="Alejandro Moyaho" w:date="2019-02-11T16:58:00Z">
        <w:r w:rsidR="004D578D">
          <w:rPr>
            <w:lang w:val="en-GB"/>
          </w:rPr>
          <w:t>impossible to perform</w:t>
        </w:r>
      </w:ins>
      <w:ins w:id="165" w:author="Alejandro Moyaho" w:date="2018-12-13T13:21:00Z">
        <w:r w:rsidR="009F0EDD">
          <w:rPr>
            <w:lang w:val="en-GB"/>
          </w:rPr>
          <w:t xml:space="preserve">. </w:t>
        </w:r>
      </w:ins>
      <w:ins w:id="166" w:author="Alejandro Moyaho" w:date="2018-12-13T13:24:00Z">
        <w:r w:rsidR="009F0EDD">
          <w:rPr>
            <w:lang w:val="en-GB"/>
          </w:rPr>
          <w:t>In such cases</w:t>
        </w:r>
      </w:ins>
      <w:ins w:id="167" w:author="Alejandro Moyaho" w:date="2019-02-24T12:54:00Z">
        <w:r w:rsidR="00EA291D">
          <w:rPr>
            <w:lang w:val="en-GB"/>
          </w:rPr>
          <w:t>,</w:t>
        </w:r>
      </w:ins>
      <w:ins w:id="168" w:author="Alejandro Moyaho" w:date="2018-12-13T13:24:00Z">
        <w:r w:rsidR="009F0EDD">
          <w:rPr>
            <w:lang w:val="en-GB"/>
          </w:rPr>
          <w:t xml:space="preserve"> you can either remove </w:t>
        </w:r>
      </w:ins>
      <w:ins w:id="169" w:author="Evelyn Beristain Castillo" w:date="2019-02-23T21:57:00Z">
        <w:r w:rsidR="008B3DFD">
          <w:rPr>
            <w:lang w:val="en-GB"/>
          </w:rPr>
          <w:t xml:space="preserve">the time windows in which the NaNs appeared </w:t>
        </w:r>
      </w:ins>
      <w:ins w:id="170" w:author="Alejandro Moyaho" w:date="2018-12-13T13:36:00Z">
        <w:r>
          <w:rPr>
            <w:lang w:val="en-GB"/>
          </w:rPr>
          <w:t xml:space="preserve">from the analyses </w:t>
        </w:r>
      </w:ins>
      <w:ins w:id="171" w:author="Alejandro Moyaho" w:date="2018-12-13T13:24:00Z">
        <w:r w:rsidR="009F0EDD">
          <w:rPr>
            <w:lang w:val="en-GB"/>
          </w:rPr>
          <w:t xml:space="preserve">or substitute them with 0s. The latter option, </w:t>
        </w:r>
      </w:ins>
      <w:ins w:id="172" w:author="Evelyn Beristain Castillo" w:date="2019-02-23T21:59:00Z">
        <w:r w:rsidR="008B3DFD">
          <w:rPr>
            <w:lang w:val="en-GB"/>
          </w:rPr>
          <w:t xml:space="preserve">which is </w:t>
        </w:r>
      </w:ins>
      <w:ins w:id="173" w:author="Alejandro Moyaho" w:date="2018-12-13T13:24:00Z">
        <w:r w:rsidR="009F0EDD">
          <w:rPr>
            <w:lang w:val="en-GB"/>
          </w:rPr>
          <w:t xml:space="preserve">the one we have adopted here, is conservative because one retains the </w:t>
        </w:r>
      </w:ins>
      <w:ins w:id="174" w:author="Alejandro Moyaho" w:date="2018-12-13T13:28:00Z">
        <w:r w:rsidR="009F0EDD">
          <w:rPr>
            <w:lang w:val="en-GB"/>
          </w:rPr>
          <w:t>“contagion” rate</w:t>
        </w:r>
      </w:ins>
      <w:ins w:id="175" w:author="Alejandro Moyaho" w:date="2018-12-13T13:33:00Z">
        <w:r>
          <w:rPr>
            <w:lang w:val="en-GB"/>
          </w:rPr>
          <w:t xml:space="preserve"> (</w:t>
        </w:r>
        <w:r w:rsidR="005837AD" w:rsidRPr="005837AD">
          <w:rPr>
            <w:i/>
            <w:lang w:val="en-GB"/>
            <w:rPrChange w:id="176" w:author="Alejandro Moyaho" w:date="2019-02-24T13:04:00Z">
              <w:rPr>
                <w:lang w:val="en-GB"/>
              </w:rPr>
            </w:rPrChange>
          </w:rPr>
          <w:t>i</w:t>
        </w:r>
        <w:r>
          <w:rPr>
            <w:lang w:val="en-GB"/>
          </w:rPr>
          <w:t>.</w:t>
        </w:r>
        <w:r w:rsidR="005837AD" w:rsidRPr="005837AD">
          <w:rPr>
            <w:i/>
            <w:lang w:val="en-GB"/>
            <w:rPrChange w:id="177" w:author="Alejandro Moyaho" w:date="2019-02-24T13:04:00Z">
              <w:rPr>
                <w:lang w:val="en-GB"/>
              </w:rPr>
            </w:rPrChange>
          </w:rPr>
          <w:t>e</w:t>
        </w:r>
        <w:r>
          <w:rPr>
            <w:lang w:val="en-GB"/>
          </w:rPr>
          <w:t>.</w:t>
        </w:r>
      </w:ins>
      <w:ins w:id="178" w:author="Alejandro Moyaho" w:date="2019-02-24T13:04:00Z">
        <w:r w:rsidR="00423744">
          <w:rPr>
            <w:lang w:val="en-GB"/>
          </w:rPr>
          <w:t xml:space="preserve">, </w:t>
        </w:r>
      </w:ins>
      <w:ins w:id="179" w:author="Evelyn Beristain Castillo" w:date="2019-02-23T21:59:00Z">
        <w:r w:rsidR="008B3DFD">
          <w:rPr>
            <w:lang w:val="en-GB"/>
          </w:rPr>
          <w:t xml:space="preserve">the </w:t>
        </w:r>
      </w:ins>
      <w:ins w:id="180" w:author="Alejandro Moyaho" w:date="2018-12-13T13:33:00Z">
        <w:r>
          <w:rPr>
            <w:lang w:val="en-GB"/>
          </w:rPr>
          <w:t>occurrence of contagious yawning)</w:t>
        </w:r>
      </w:ins>
      <w:ins w:id="181" w:author="Alejandro Moyaho" w:date="2019-02-11T17:00:00Z">
        <w:r w:rsidR="004D578D">
          <w:rPr>
            <w:lang w:val="en-GB"/>
          </w:rPr>
          <w:t xml:space="preserve"> in </w:t>
        </w:r>
      </w:ins>
      <w:ins w:id="182" w:author="Alejandro Moyaho" w:date="2018-12-13T13:28:00Z">
        <w:r w:rsidR="009F0EDD">
          <w:rPr>
            <w:lang w:val="en-GB"/>
          </w:rPr>
          <w:t>the random data</w:t>
        </w:r>
      </w:ins>
      <w:ins w:id="183" w:author="Alejandro Moyaho" w:date="2018-12-13T13:34:00Z">
        <w:r>
          <w:rPr>
            <w:lang w:val="en-GB"/>
          </w:rPr>
          <w:t xml:space="preserve"> (</w:t>
        </w:r>
        <w:r w:rsidR="005837AD" w:rsidRPr="005837AD">
          <w:rPr>
            <w:i/>
            <w:lang w:val="en-GB"/>
            <w:rPrChange w:id="184" w:author="Alejandro Moyaho" w:date="2019-02-24T13:05:00Z">
              <w:rPr>
                <w:lang w:val="en-GB"/>
              </w:rPr>
            </w:rPrChange>
          </w:rPr>
          <w:t>i</w:t>
        </w:r>
        <w:r>
          <w:rPr>
            <w:lang w:val="en-GB"/>
          </w:rPr>
          <w:t>.</w:t>
        </w:r>
        <w:r w:rsidR="005837AD" w:rsidRPr="005837AD">
          <w:rPr>
            <w:i/>
            <w:lang w:val="en-GB"/>
            <w:rPrChange w:id="185" w:author="Alejandro Moyaho" w:date="2019-02-24T13:05:00Z">
              <w:rPr>
                <w:lang w:val="en-GB"/>
              </w:rPr>
            </w:rPrChange>
          </w:rPr>
          <w:t>e</w:t>
        </w:r>
        <w:r>
          <w:rPr>
            <w:lang w:val="en-GB"/>
          </w:rPr>
          <w:t>.</w:t>
        </w:r>
      </w:ins>
      <w:r w:rsidR="004D6107">
        <w:rPr>
          <w:lang w:val="en-GB"/>
        </w:rPr>
        <w:t>,</w:t>
      </w:r>
      <w:ins w:id="186" w:author="Alejandro Moyaho" w:date="2018-12-13T13:34:00Z">
        <w:r>
          <w:rPr>
            <w:lang w:val="en-GB"/>
          </w:rPr>
          <w:t xml:space="preserve"> </w:t>
        </w:r>
      </w:ins>
      <w:ins w:id="187" w:author="Evelyn Beristain Castillo" w:date="2019-02-23T22:01:00Z">
        <w:r w:rsidR="004D6107">
          <w:rPr>
            <w:lang w:val="en-GB"/>
          </w:rPr>
          <w:t xml:space="preserve">the </w:t>
        </w:r>
      </w:ins>
      <w:ins w:id="188" w:author="Alejandro Moyaho" w:date="2018-12-13T13:34:00Z">
        <w:r>
          <w:rPr>
            <w:lang w:val="en-GB"/>
          </w:rPr>
          <w:t>control group)</w:t>
        </w:r>
      </w:ins>
      <w:ins w:id="189" w:author="Alejandro Moyaho" w:date="2018-12-13T13:30:00Z">
        <w:r w:rsidR="009F0EDD">
          <w:rPr>
            <w:lang w:val="en-GB"/>
          </w:rPr>
          <w:t xml:space="preserve"> against whi</w:t>
        </w:r>
        <w:r w:rsidR="001351F9">
          <w:rPr>
            <w:lang w:val="en-GB"/>
          </w:rPr>
          <w:t>ch we compare the observed data</w:t>
        </w:r>
      </w:ins>
      <w:ins w:id="190" w:author="Alejandro Moyaho" w:date="2018-12-13T13:37:00Z">
        <w:r>
          <w:rPr>
            <w:lang w:val="en-GB"/>
          </w:rPr>
          <w:t>.</w:t>
        </w:r>
      </w:ins>
    </w:p>
    <w:p w:rsidR="00A949B2" w:rsidRPr="008B3E69" w:rsidRDefault="00A949B2" w:rsidP="00EB61C3">
      <w:pPr>
        <w:spacing w:after="0"/>
        <w:rPr>
          <w:lang w:val="en-GB"/>
        </w:rPr>
      </w:pPr>
    </w:p>
    <w:p w:rsidR="00061B07" w:rsidRPr="008B3E69" w:rsidRDefault="00D12C16">
      <w:pPr>
        <w:rPr>
          <w:lang w:val="en-GB"/>
        </w:rPr>
      </w:pPr>
      <w:r w:rsidRPr="008B3E69">
        <w:rPr>
          <w:color w:val="000000" w:themeColor="text1"/>
          <w:lang w:val="en-GB"/>
        </w:rPr>
        <w:t>If you recorded yawning to a greater precision (</w:t>
      </w:r>
      <w:r w:rsidRPr="00313622">
        <w:rPr>
          <w:i/>
          <w:color w:val="000000" w:themeColor="text1"/>
          <w:lang w:val="en-GB"/>
          <w:rPrChange w:id="191" w:author="Alejandro Moyaho" w:date="2019-02-25T11:06:00Z">
            <w:rPr>
              <w:color w:val="000000" w:themeColor="text1"/>
              <w:lang w:val="en-GB"/>
            </w:rPr>
          </w:rPrChange>
        </w:rPr>
        <w:t>e</w:t>
      </w:r>
      <w:r w:rsidRPr="008B3E69">
        <w:rPr>
          <w:color w:val="000000" w:themeColor="text1"/>
          <w:lang w:val="en-GB"/>
        </w:rPr>
        <w:t>.</w:t>
      </w:r>
      <w:r w:rsidRPr="00313622">
        <w:rPr>
          <w:i/>
          <w:color w:val="000000" w:themeColor="text1"/>
          <w:lang w:val="en-GB"/>
          <w:rPrChange w:id="192" w:author="Alejandro Moyaho" w:date="2019-02-25T11:06:00Z">
            <w:rPr>
              <w:color w:val="000000" w:themeColor="text1"/>
              <w:lang w:val="en-GB"/>
            </w:rPr>
          </w:rPrChange>
        </w:rPr>
        <w:t>g</w:t>
      </w:r>
      <w:r w:rsidRPr="008B3E69">
        <w:rPr>
          <w:color w:val="000000" w:themeColor="text1"/>
          <w:lang w:val="en-GB"/>
        </w:rPr>
        <w:t>.</w:t>
      </w:r>
      <w:ins w:id="193" w:author="Alejandro Moyaho" w:date="2019-02-24T12:56:00Z">
        <w:r w:rsidR="00EA291D">
          <w:rPr>
            <w:color w:val="000000" w:themeColor="text1"/>
            <w:lang w:val="en-GB"/>
          </w:rPr>
          <w:t>,</w:t>
        </w:r>
      </w:ins>
      <w:r w:rsidRPr="008B3E69">
        <w:rPr>
          <w:color w:val="000000" w:themeColor="text1"/>
          <w:lang w:val="en-GB"/>
        </w:rPr>
        <w:t xml:space="preserve"> decimals of </w:t>
      </w:r>
      <w:ins w:id="194" w:author="Evelyn Beristain Castillo" w:date="2019-02-23T22:03:00Z">
        <w:r w:rsidR="004D6107">
          <w:rPr>
            <w:color w:val="000000" w:themeColor="text1"/>
            <w:lang w:val="en-GB"/>
          </w:rPr>
          <w:t xml:space="preserve">a </w:t>
        </w:r>
      </w:ins>
      <w:r w:rsidRPr="008B3E69">
        <w:rPr>
          <w:color w:val="000000" w:themeColor="text1"/>
          <w:lang w:val="en-GB"/>
        </w:rPr>
        <w:t>min)</w:t>
      </w:r>
      <w:r w:rsidR="004D6107">
        <w:rPr>
          <w:color w:val="000000" w:themeColor="text1"/>
          <w:lang w:val="en-GB"/>
        </w:rPr>
        <w:t>,</w:t>
      </w:r>
      <w:r w:rsidRPr="008B3E69">
        <w:rPr>
          <w:color w:val="000000" w:themeColor="text1"/>
          <w:lang w:val="en-GB"/>
        </w:rPr>
        <w:t xml:space="preserve"> p</w:t>
      </w:r>
      <w:r w:rsidR="00061B07" w:rsidRPr="008B3E69">
        <w:rPr>
          <w:color w:val="000000" w:themeColor="text1"/>
          <w:lang w:val="en-GB"/>
        </w:rPr>
        <w:t>roceed in the same way</w:t>
      </w:r>
      <w:r w:rsidR="00C46953">
        <w:rPr>
          <w:color w:val="000000" w:themeColor="text1"/>
          <w:lang w:val="en-GB"/>
        </w:rPr>
        <w:t xml:space="preserve"> as described above</w:t>
      </w:r>
      <w:r w:rsidR="00061B07" w:rsidRPr="008B3E69">
        <w:rPr>
          <w:color w:val="000000" w:themeColor="text1"/>
          <w:lang w:val="en-GB"/>
        </w:rPr>
        <w:t>, but add a fourth argument</w:t>
      </w:r>
      <w:ins w:id="195" w:author="Alejandro Moyaho" w:date="2019-02-24T12:56:00Z">
        <w:r w:rsidR="00423744">
          <w:rPr>
            <w:color w:val="000000" w:themeColor="text1"/>
            <w:lang w:val="en-GB"/>
          </w:rPr>
          <w:t>:</w:t>
        </w:r>
        <w:r w:rsidR="00EA291D" w:rsidRPr="008B3E69">
          <w:rPr>
            <w:color w:val="000000" w:themeColor="text1"/>
            <w:lang w:val="en-GB"/>
          </w:rPr>
          <w:t xml:space="preserve"> </w:t>
        </w:r>
      </w:ins>
      <w:r w:rsidR="00061B07" w:rsidRPr="008B3E69">
        <w:rPr>
          <w:color w:val="000000" w:themeColor="text1"/>
          <w:lang w:val="en-GB"/>
        </w:rPr>
        <w:t>the length of the</w:t>
      </w:r>
      <w:r w:rsidR="004740F9" w:rsidRPr="008B3E69">
        <w:rPr>
          <w:color w:val="000000" w:themeColor="text1"/>
          <w:lang w:val="en-GB"/>
        </w:rPr>
        <w:t xml:space="preserve"> observation period in min (</w:t>
      </w:r>
      <w:r w:rsidR="00C46953" w:rsidRPr="00313622">
        <w:rPr>
          <w:i/>
          <w:color w:val="000000" w:themeColor="text1"/>
          <w:lang w:val="en-GB"/>
          <w:rPrChange w:id="196" w:author="Alejandro Moyaho" w:date="2019-02-25T11:06:00Z">
            <w:rPr>
              <w:color w:val="000000" w:themeColor="text1"/>
              <w:lang w:val="en-GB"/>
            </w:rPr>
          </w:rPrChange>
        </w:rPr>
        <w:t>e</w:t>
      </w:r>
      <w:r w:rsidR="00C46953">
        <w:rPr>
          <w:color w:val="000000" w:themeColor="text1"/>
          <w:lang w:val="en-GB"/>
        </w:rPr>
        <w:t>.</w:t>
      </w:r>
      <w:r w:rsidR="00C46953" w:rsidRPr="00313622">
        <w:rPr>
          <w:i/>
          <w:color w:val="000000" w:themeColor="text1"/>
          <w:lang w:val="en-GB"/>
          <w:rPrChange w:id="197" w:author="Alejandro Moyaho" w:date="2019-02-25T11:06:00Z">
            <w:rPr>
              <w:color w:val="000000" w:themeColor="text1"/>
              <w:lang w:val="en-GB"/>
            </w:rPr>
          </w:rPrChange>
        </w:rPr>
        <w:t>g</w:t>
      </w:r>
      <w:r w:rsidR="00C46953">
        <w:rPr>
          <w:color w:val="000000" w:themeColor="text1"/>
          <w:lang w:val="en-GB"/>
        </w:rPr>
        <w:t>.</w:t>
      </w:r>
      <w:ins w:id="198" w:author="Alejandro Moyaho" w:date="2019-02-24T12:57:00Z">
        <w:r w:rsidR="00423744">
          <w:rPr>
            <w:color w:val="000000" w:themeColor="text1"/>
            <w:lang w:val="en-GB"/>
          </w:rPr>
          <w:t>,</w:t>
        </w:r>
      </w:ins>
      <w:r w:rsidR="00C46953">
        <w:rPr>
          <w:color w:val="000000" w:themeColor="text1"/>
          <w:lang w:val="en-GB"/>
        </w:rPr>
        <w:t xml:space="preserve"> </w:t>
      </w:r>
      <w:r w:rsidR="004740F9" w:rsidRPr="008B3E69">
        <w:rPr>
          <w:color w:val="000000" w:themeColor="text1"/>
          <w:lang w:val="en-GB"/>
        </w:rPr>
        <w:t>60)</w:t>
      </w:r>
      <w:r w:rsidR="00F5201A" w:rsidRPr="008B3E69">
        <w:rPr>
          <w:color w:val="000000" w:themeColor="text1"/>
          <w:lang w:val="en-GB"/>
        </w:rPr>
        <w:t xml:space="preserve">. See </w:t>
      </w:r>
      <w:r w:rsidR="00C46953">
        <w:rPr>
          <w:color w:val="000000" w:themeColor="text1"/>
          <w:lang w:val="en-GB"/>
        </w:rPr>
        <w:t xml:space="preserve">R-code </w:t>
      </w:r>
      <w:r w:rsidR="00956589">
        <w:rPr>
          <w:color w:val="000000" w:themeColor="text1"/>
          <w:lang w:val="en-GB"/>
        </w:rPr>
        <w:t>F</w:t>
      </w:r>
      <w:r w:rsidR="00F5201A" w:rsidRPr="008B3E69">
        <w:rPr>
          <w:color w:val="000000" w:themeColor="text1"/>
          <w:lang w:val="en-GB"/>
        </w:rPr>
        <w:t>ile 2 for more details.</w:t>
      </w:r>
    </w:p>
    <w:p w:rsidR="004B3293" w:rsidRPr="008B3E69" w:rsidRDefault="004B3293">
      <w:pPr>
        <w:rPr>
          <w:rFonts w:asciiTheme="majorHAnsi" w:hAnsiTheme="majorHAnsi"/>
          <w:lang w:val="en-GB"/>
        </w:rPr>
      </w:pPr>
    </w:p>
    <w:p w:rsidR="002C27D7" w:rsidRPr="008B3E69" w:rsidRDefault="002242DD" w:rsidP="002C27D7">
      <w:pPr>
        <w:spacing w:after="0"/>
        <w:rPr>
          <w:lang w:val="en-GB"/>
        </w:rPr>
      </w:pPr>
      <w:r w:rsidRPr="008B3E69">
        <w:rPr>
          <w:lang w:val="en-GB"/>
        </w:rPr>
        <w:t xml:space="preserve">To create the </w:t>
      </w:r>
      <w:ins w:id="199" w:author="Evelyn Beristain Castillo" w:date="2019-02-23T22:04:00Z">
        <w:r w:rsidR="004D6107" w:rsidRPr="008B3E69">
          <w:rPr>
            <w:lang w:val="en-GB"/>
          </w:rPr>
          <w:t>contagio</w:t>
        </w:r>
        <w:r w:rsidR="004D6107">
          <w:rPr>
            <w:lang w:val="en-GB"/>
          </w:rPr>
          <w:t>n</w:t>
        </w:r>
        <w:r w:rsidR="004D6107" w:rsidRPr="008B3E69">
          <w:rPr>
            <w:lang w:val="en-GB"/>
          </w:rPr>
          <w:t xml:space="preserve"> </w:t>
        </w:r>
      </w:ins>
      <w:r w:rsidRPr="008B3E69">
        <w:rPr>
          <w:lang w:val="en-GB"/>
        </w:rPr>
        <w:t xml:space="preserve">curves, a summary of </w:t>
      </w:r>
      <w:ins w:id="200" w:author="Evelyn Beristain Castillo" w:date="2019-02-23T22:04:00Z">
        <w:r w:rsidR="004D6107">
          <w:rPr>
            <w:lang w:val="en-GB"/>
          </w:rPr>
          <w:t xml:space="preserve">the </w:t>
        </w:r>
      </w:ins>
      <w:r w:rsidRPr="008B3E69">
        <w:rPr>
          <w:lang w:val="en-GB"/>
        </w:rPr>
        <w:t xml:space="preserve">descriptive statistics is needed. For this purpose, we will use our dataset </w:t>
      </w:r>
      <w:r w:rsidR="004B66E4" w:rsidRPr="008B3E69">
        <w:rPr>
          <w:lang w:val="en-GB"/>
        </w:rPr>
        <w:t>from</w:t>
      </w:r>
      <w:r w:rsidRPr="008B3E69">
        <w:rPr>
          <w:lang w:val="en-GB"/>
        </w:rPr>
        <w:t xml:space="preserve"> the unfamiliar rats </w:t>
      </w:r>
      <w:r w:rsidR="00956589">
        <w:rPr>
          <w:lang w:val="en-GB"/>
        </w:rPr>
        <w:t>with</w:t>
      </w:r>
      <w:r w:rsidRPr="008B3E69">
        <w:rPr>
          <w:lang w:val="en-GB"/>
        </w:rPr>
        <w:t xml:space="preserve"> the 4 test situations.</w:t>
      </w:r>
    </w:p>
    <w:p w:rsidR="00420A29" w:rsidRPr="008B3E69" w:rsidRDefault="00420A29" w:rsidP="002C27D7">
      <w:pPr>
        <w:spacing w:after="0"/>
        <w:rPr>
          <w:lang w:val="en-GB"/>
        </w:rPr>
      </w:pPr>
    </w:p>
    <w:p w:rsidR="00956589" w:rsidRDefault="00420A29" w:rsidP="00420A29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dts</w:t>
      </w:r>
      <w:proofErr w:type="gramEnd"/>
      <w:r w:rsidRPr="008B3E69">
        <w:rPr>
          <w:lang w:val="en-GB"/>
        </w:rPr>
        <w:t xml:space="preserve"> &lt;- read.table("</w:t>
      </w:r>
      <w:r w:rsidR="00D278AA">
        <w:rPr>
          <w:lang w:val="en-GB"/>
        </w:rPr>
        <w:t>Insert here the path to the location of the file</w:t>
      </w:r>
      <w:ins w:id="201" w:author="Alejandro Moyaho" w:date="2018-12-13T13:40:00Z">
        <w:r w:rsidR="00685591">
          <w:rPr>
            <w:lang w:val="en-GB"/>
          </w:rPr>
          <w:t xml:space="preserve"> </w:t>
        </w:r>
      </w:ins>
      <w:ins w:id="202" w:author="Alejandro Moyaho" w:date="2018-12-13T13:41:00Z">
        <w:r w:rsidR="00685591" w:rsidRPr="00685591">
          <w:rPr>
            <w:lang w:val="en-GB"/>
          </w:rPr>
          <w:t>YCgionUnfRats.txt</w:t>
        </w:r>
      </w:ins>
      <w:r w:rsidRPr="008B3E69">
        <w:rPr>
          <w:lang w:val="en-GB"/>
        </w:rPr>
        <w:t>", header=T)</w:t>
      </w:r>
      <w:ins w:id="203" w:author="Alejandro Moyaho" w:date="2018-12-13T15:03:00Z">
        <w:r w:rsidR="008C291D">
          <w:rPr>
            <w:lang w:val="en-GB"/>
          </w:rPr>
          <w:t xml:space="preserve"> </w:t>
        </w:r>
      </w:ins>
      <w:ins w:id="204" w:author="Alejandro Moyaho" w:date="2018-12-13T15:04:00Z">
        <w:r w:rsidR="008C291D" w:rsidRPr="008B3E69">
          <w:rPr>
            <w:lang w:val="en-GB"/>
          </w:rPr>
          <w:t>#</w:t>
        </w:r>
        <w:r w:rsidR="008C291D">
          <w:rPr>
            <w:lang w:val="en-GB"/>
          </w:rPr>
          <w:t xml:space="preserve"> This is the </w:t>
        </w:r>
      </w:ins>
      <w:ins w:id="205" w:author="Alejandro Moyaho" w:date="2018-12-13T15:05:00Z">
        <w:r w:rsidR="008C291D">
          <w:rPr>
            <w:lang w:val="en-GB"/>
          </w:rPr>
          <w:t>file</w:t>
        </w:r>
      </w:ins>
      <w:ins w:id="206" w:author="Alejandro Moyaho" w:date="2018-12-13T15:04:00Z">
        <w:r w:rsidR="008C291D">
          <w:rPr>
            <w:lang w:val="en-GB"/>
          </w:rPr>
          <w:t xml:space="preserve"> where yawn</w:t>
        </w:r>
      </w:ins>
      <w:ins w:id="207" w:author="Alejandro Moyaho" w:date="2018-12-13T15:05:00Z">
        <w:r w:rsidR="00423744">
          <w:rPr>
            <w:lang w:val="en-GB"/>
          </w:rPr>
          <w:t xml:space="preserve"> </w:t>
        </w:r>
        <w:r w:rsidR="008C291D">
          <w:rPr>
            <w:lang w:val="en-GB"/>
          </w:rPr>
          <w:t xml:space="preserve">contagion </w:t>
        </w:r>
      </w:ins>
      <w:ins w:id="208" w:author="Alejandro Moyaho" w:date="2018-12-13T15:04:00Z">
        <w:r w:rsidR="008C291D">
          <w:rPr>
            <w:lang w:val="en-GB"/>
          </w:rPr>
          <w:t xml:space="preserve">rates </w:t>
        </w:r>
      </w:ins>
      <w:ins w:id="209" w:author="Alejandro Moyaho" w:date="2018-12-13T15:05:00Z">
        <w:r w:rsidR="008C291D">
          <w:rPr>
            <w:lang w:val="en-GB"/>
          </w:rPr>
          <w:t>were saved.</w:t>
        </w:r>
      </w:ins>
    </w:p>
    <w:p w:rsidR="004B66E4" w:rsidRPr="008B3E69" w:rsidRDefault="004B66E4" w:rsidP="00420A29">
      <w:pPr>
        <w:spacing w:after="0"/>
        <w:rPr>
          <w:lang w:val="en-GB"/>
        </w:rPr>
      </w:pPr>
    </w:p>
    <w:p w:rsidR="00956589" w:rsidRDefault="00956589" w:rsidP="00420A29">
      <w:pPr>
        <w:spacing w:after="0"/>
        <w:rPr>
          <w:lang w:val="en-GB"/>
        </w:rPr>
      </w:pPr>
      <w:r>
        <w:rPr>
          <w:lang w:val="en-GB"/>
        </w:rPr>
        <w:t># First</w:t>
      </w:r>
      <w:r w:rsidR="004B66E4" w:rsidRPr="008B3E69">
        <w:rPr>
          <w:lang w:val="en-GB"/>
        </w:rPr>
        <w:t>, it is necessary to obtain the difference between contagious and noncontagious yawning for the observed and randomly generated data.</w:t>
      </w:r>
    </w:p>
    <w:p w:rsidR="00420A29" w:rsidRPr="008B3E69" w:rsidRDefault="00420A29" w:rsidP="00420A29">
      <w:pPr>
        <w:spacing w:after="0"/>
        <w:rPr>
          <w:lang w:val="en-GB"/>
        </w:rPr>
      </w:pPr>
    </w:p>
    <w:p w:rsidR="00420A29" w:rsidRPr="008B3E69" w:rsidRDefault="00420A29" w:rsidP="00420A29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data</w:t>
      </w:r>
      <w:proofErr w:type="gramEnd"/>
      <w:r w:rsidRPr="008B3E69">
        <w:rPr>
          <w:lang w:val="en-GB"/>
        </w:rPr>
        <w:t xml:space="preserve"> &lt;- within(dts, {</w:t>
      </w:r>
    </w:p>
    <w:p w:rsidR="00420A29" w:rsidRPr="008B3E69" w:rsidRDefault="00420A29" w:rsidP="00420A29">
      <w:pPr>
        <w:spacing w:after="0"/>
        <w:rPr>
          <w:lang w:val="en-GB"/>
        </w:rPr>
      </w:pPr>
      <w:proofErr w:type="gramStart"/>
      <w:r w:rsidRPr="008B3E69">
        <w:rPr>
          <w:lang w:val="en-GB"/>
        </w:rPr>
        <w:t>ob.yr</w:t>
      </w:r>
      <w:proofErr w:type="gramEnd"/>
      <w:r w:rsidRPr="008B3E69">
        <w:rPr>
          <w:lang w:val="en-GB"/>
        </w:rPr>
        <w:t xml:space="preserve"> &lt;- obs.yawn-obs.non.yawn</w:t>
      </w:r>
    </w:p>
    <w:p w:rsidR="00420A29" w:rsidRPr="008B3E69" w:rsidRDefault="00420A29" w:rsidP="00420A29">
      <w:pPr>
        <w:spacing w:after="0"/>
        <w:rPr>
          <w:lang w:val="en-GB"/>
        </w:rPr>
      </w:pPr>
      <w:proofErr w:type="gramStart"/>
      <w:r w:rsidRPr="008B3E69">
        <w:rPr>
          <w:lang w:val="en-GB"/>
        </w:rPr>
        <w:t>rn</w:t>
      </w:r>
      <w:r w:rsidR="006D4B8F" w:rsidRPr="008B3E69">
        <w:rPr>
          <w:lang w:val="en-GB"/>
        </w:rPr>
        <w:t>d</w:t>
      </w:r>
      <w:r w:rsidRPr="008B3E69">
        <w:rPr>
          <w:lang w:val="en-GB"/>
        </w:rPr>
        <w:t>.yr</w:t>
      </w:r>
      <w:proofErr w:type="gramEnd"/>
      <w:r w:rsidRPr="008B3E69">
        <w:rPr>
          <w:lang w:val="en-GB"/>
        </w:rPr>
        <w:t xml:space="preserve"> &lt;- ran.yawn-ran.non.yawn</w:t>
      </w:r>
    </w:p>
    <w:p w:rsidR="00420A29" w:rsidRPr="008B3E69" w:rsidRDefault="00420A29" w:rsidP="00420A29">
      <w:pPr>
        <w:spacing w:after="0"/>
        <w:rPr>
          <w:lang w:val="en-GB"/>
        </w:rPr>
      </w:pPr>
      <w:proofErr w:type="gramStart"/>
      <w:r w:rsidRPr="008B3E69">
        <w:rPr>
          <w:lang w:val="en-GB"/>
        </w:rPr>
        <w:t>time.factor</w:t>
      </w:r>
      <w:proofErr w:type="gramEnd"/>
      <w:r w:rsidRPr="008B3E69">
        <w:rPr>
          <w:lang w:val="en-GB"/>
        </w:rPr>
        <w:t xml:space="preserve"> &lt;- as.factor(dts$t.window)</w:t>
      </w:r>
    </w:p>
    <w:p w:rsidR="00ED6802" w:rsidRPr="008B3E69" w:rsidRDefault="00420A29" w:rsidP="00420A29">
      <w:pPr>
        <w:spacing w:after="0"/>
        <w:rPr>
          <w:lang w:val="en-GB"/>
        </w:rPr>
      </w:pPr>
      <w:r w:rsidRPr="008B3E69">
        <w:rPr>
          <w:lang w:val="en-GB"/>
        </w:rPr>
        <w:t>})</w:t>
      </w:r>
    </w:p>
    <w:p w:rsidR="00ED6802" w:rsidRPr="008B3E69" w:rsidRDefault="00ED6802" w:rsidP="00ED6802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data</w:t>
      </w:r>
      <w:proofErr w:type="gramEnd"/>
      <w:r w:rsidRPr="008B3E69">
        <w:rPr>
          <w:lang w:val="en-GB"/>
        </w:rPr>
        <w:t xml:space="preserve"> &lt;- data.frame(data)</w:t>
      </w:r>
    </w:p>
    <w:p w:rsidR="00ED6802" w:rsidRPr="008B3E69" w:rsidRDefault="00ED6802" w:rsidP="00ED6802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attach</w:t>
      </w:r>
      <w:proofErr w:type="gramEnd"/>
      <w:r w:rsidRPr="008B3E69">
        <w:rPr>
          <w:lang w:val="en-GB"/>
        </w:rPr>
        <w:t>(data)</w:t>
      </w:r>
    </w:p>
    <w:p w:rsidR="00ED6802" w:rsidRPr="008B3E69" w:rsidRDefault="00ED6802" w:rsidP="00420A29">
      <w:pPr>
        <w:spacing w:after="0"/>
        <w:rPr>
          <w:lang w:val="en-GB"/>
        </w:rPr>
      </w:pPr>
    </w:p>
    <w:p w:rsidR="00956589" w:rsidRDefault="004B66E4" w:rsidP="00420A29">
      <w:pPr>
        <w:spacing w:after="0"/>
        <w:rPr>
          <w:lang w:val="en-GB"/>
        </w:rPr>
      </w:pPr>
      <w:r w:rsidRPr="008B3E69">
        <w:rPr>
          <w:lang w:val="en-GB"/>
        </w:rPr>
        <w:t>#</w:t>
      </w:r>
      <w:r w:rsidR="00956589">
        <w:rPr>
          <w:lang w:val="en-GB"/>
        </w:rPr>
        <w:t xml:space="preserve"> </w:t>
      </w:r>
      <w:r w:rsidRPr="008B3E69">
        <w:rPr>
          <w:lang w:val="en-GB"/>
        </w:rPr>
        <w:t>Next, the mean values of the differences are obtained</w:t>
      </w:r>
    </w:p>
    <w:p w:rsidR="00420A29" w:rsidRPr="008B3E69" w:rsidRDefault="00420A29" w:rsidP="00420A29">
      <w:pPr>
        <w:spacing w:after="0"/>
        <w:rPr>
          <w:lang w:val="en-GB"/>
        </w:rPr>
      </w:pPr>
    </w:p>
    <w:p w:rsidR="004B66E4" w:rsidRPr="008B3E69" w:rsidRDefault="00420A29" w:rsidP="00420A29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="006D4B8F" w:rsidRPr="008B3E69">
        <w:rPr>
          <w:lang w:val="en-GB"/>
        </w:rPr>
        <w:t>ob</w:t>
      </w:r>
      <w:r w:rsidRPr="008B3E69">
        <w:rPr>
          <w:lang w:val="en-GB"/>
        </w:rPr>
        <w:t>.bar</w:t>
      </w:r>
      <w:proofErr w:type="gramEnd"/>
      <w:r w:rsidRPr="008B3E69">
        <w:rPr>
          <w:lang w:val="en-GB"/>
        </w:rPr>
        <w:t xml:space="preserve"> &lt;- tapply(ob.yr,list(time.factor,exp.con),mean, na.rm=T)</w:t>
      </w:r>
    </w:p>
    <w:p w:rsidR="00ED6802" w:rsidRPr="008B3E69" w:rsidRDefault="004B66E4" w:rsidP="00420A29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rnd.bar</w:t>
      </w:r>
      <w:proofErr w:type="gramEnd"/>
      <w:r w:rsidRPr="008B3E69">
        <w:rPr>
          <w:lang w:val="en-GB"/>
        </w:rPr>
        <w:t xml:space="preserve"> &lt;- tapply(rnd.yr,list(time.factor,exp.con),mean, na.rm=T)</w:t>
      </w:r>
    </w:p>
    <w:p w:rsidR="00420A29" w:rsidRPr="008B3E69" w:rsidRDefault="00420A29" w:rsidP="00420A29">
      <w:pPr>
        <w:spacing w:after="0"/>
        <w:rPr>
          <w:lang w:val="en-GB"/>
        </w:rPr>
      </w:pPr>
    </w:p>
    <w:p w:rsidR="00B33990" w:rsidRPr="008B3E69" w:rsidRDefault="004B66E4" w:rsidP="002C27D7">
      <w:pPr>
        <w:spacing w:after="0"/>
        <w:rPr>
          <w:lang w:val="en-GB"/>
        </w:rPr>
      </w:pPr>
      <w:r w:rsidRPr="008B3E69">
        <w:rPr>
          <w:lang w:val="en-GB"/>
        </w:rPr>
        <w:t>#</w:t>
      </w:r>
      <w:r w:rsidR="00956589">
        <w:rPr>
          <w:lang w:val="en-GB"/>
        </w:rPr>
        <w:t xml:space="preserve"> </w:t>
      </w:r>
      <w:r w:rsidRPr="008B3E69">
        <w:rPr>
          <w:lang w:val="en-GB"/>
        </w:rPr>
        <w:t>After</w:t>
      </w:r>
      <w:ins w:id="210" w:author="Evelyn Beristain Castillo" w:date="2019-02-23T22:07:00Z">
        <w:r w:rsidR="004D6107">
          <w:rPr>
            <w:lang w:val="en-GB"/>
          </w:rPr>
          <w:t>wards</w:t>
        </w:r>
      </w:ins>
      <w:r w:rsidRPr="008B3E69">
        <w:rPr>
          <w:lang w:val="en-GB"/>
        </w:rPr>
        <w:t>, the confidence l</w:t>
      </w:r>
      <w:r w:rsidR="00B33990" w:rsidRPr="008B3E69">
        <w:rPr>
          <w:lang w:val="en-GB"/>
        </w:rPr>
        <w:t>imits</w:t>
      </w:r>
      <w:r w:rsidRPr="008B3E69">
        <w:rPr>
          <w:lang w:val="en-GB"/>
        </w:rPr>
        <w:t xml:space="preserve"> are calculated</w:t>
      </w:r>
      <w:ins w:id="211" w:author="Alejandro Moyaho" w:date="2019-02-11T17:23:00Z">
        <w:r w:rsidR="00D416E6">
          <w:rPr>
            <w:lang w:val="en-GB"/>
          </w:rPr>
          <w:t xml:space="preserve"> using </w:t>
        </w:r>
      </w:ins>
      <w:ins w:id="212" w:author="Evelyn Beristain Castillo" w:date="2019-02-23T22:07:00Z">
        <w:r w:rsidR="004D6107">
          <w:rPr>
            <w:lang w:val="en-GB"/>
          </w:rPr>
          <w:t xml:space="preserve">a </w:t>
        </w:r>
      </w:ins>
      <w:ins w:id="213" w:author="Alejandro Moyaho" w:date="2019-02-11T17:23:00Z">
        <w:r w:rsidR="00D416E6">
          <w:rPr>
            <w:lang w:val="en-GB"/>
          </w:rPr>
          <w:t>bootstrap</w:t>
        </w:r>
      </w:ins>
      <w:ins w:id="214" w:author="Evelyn Beristain Castillo" w:date="2019-02-23T22:08:00Z">
        <w:r w:rsidR="004D6107">
          <w:rPr>
            <w:lang w:val="en-GB"/>
          </w:rPr>
          <w:t xml:space="preserve"> procedure</w:t>
        </w:r>
      </w:ins>
      <w:r w:rsidRPr="008B3E69">
        <w:rPr>
          <w:lang w:val="en-GB"/>
        </w:rPr>
        <w:t xml:space="preserve"> for the observed data of each test situation</w:t>
      </w:r>
      <w:ins w:id="215" w:author="Evelyn Beristain Castillo" w:date="2019-02-23T22:07:00Z">
        <w:r w:rsidR="004D6107">
          <w:rPr>
            <w:lang w:val="en-GB"/>
          </w:rPr>
          <w:t xml:space="preserve"> first</w:t>
        </w:r>
      </w:ins>
      <w:r w:rsidR="00956589">
        <w:rPr>
          <w:lang w:val="en-GB"/>
        </w:rPr>
        <w:t xml:space="preserve">. For this purpose use the next </w:t>
      </w:r>
      <w:r w:rsidR="00055F9A">
        <w:rPr>
          <w:lang w:val="en-GB"/>
        </w:rPr>
        <w:t>program</w:t>
      </w:r>
    </w:p>
    <w:p w:rsidR="00B33990" w:rsidRPr="008B3E69" w:rsidRDefault="00B33990" w:rsidP="002C27D7">
      <w:pPr>
        <w:spacing w:after="0"/>
        <w:rPr>
          <w:lang w:val="en-GB"/>
        </w:rPr>
      </w:pPr>
    </w:p>
    <w:p w:rsidR="00473514" w:rsidRPr="008B3E69" w:rsidRDefault="00473514" w:rsidP="00473514">
      <w:pPr>
        <w:spacing w:after="0"/>
        <w:rPr>
          <w:lang w:val="en-GB"/>
        </w:rPr>
      </w:pPr>
      <w:r w:rsidRPr="008B3E69">
        <w:rPr>
          <w:lang w:val="en-GB"/>
        </w:rPr>
        <w:t xml:space="preserve">&gt; ci &lt;- </w:t>
      </w:r>
      <w:proofErr w:type="gramStart"/>
      <w:r w:rsidRPr="008B3E69">
        <w:rPr>
          <w:lang w:val="en-GB"/>
        </w:rPr>
        <w:t>function(</w:t>
      </w:r>
      <w:proofErr w:type="gramEnd"/>
      <w:r w:rsidRPr="008B3E69">
        <w:rPr>
          <w:lang w:val="en-GB"/>
        </w:rPr>
        <w:t>a,b){</w:t>
      </w:r>
    </w:p>
    <w:p w:rsidR="00473514" w:rsidRPr="008B3E69" w:rsidRDefault="00473514" w:rsidP="00473514">
      <w:pPr>
        <w:spacing w:after="0"/>
        <w:rPr>
          <w:lang w:val="en-GB"/>
        </w:rPr>
      </w:pPr>
      <w:proofErr w:type="gramStart"/>
      <w:r w:rsidRPr="008B3E69">
        <w:rPr>
          <w:lang w:val="en-GB"/>
        </w:rPr>
        <w:t>dif</w:t>
      </w:r>
      <w:proofErr w:type="gramEnd"/>
      <w:r w:rsidRPr="008B3E69">
        <w:rPr>
          <w:lang w:val="en-GB"/>
        </w:rPr>
        <w:t xml:space="preserve"> &lt;- numeric(10000)</w:t>
      </w:r>
    </w:p>
    <w:p w:rsidR="00473514" w:rsidRPr="008B3E69" w:rsidRDefault="00473514" w:rsidP="00473514">
      <w:pPr>
        <w:spacing w:after="0"/>
        <w:rPr>
          <w:lang w:val="en-GB"/>
        </w:rPr>
      </w:pPr>
      <w:proofErr w:type="gramStart"/>
      <w:r w:rsidRPr="008B3E69">
        <w:rPr>
          <w:lang w:val="en-GB"/>
        </w:rPr>
        <w:t>for</w:t>
      </w:r>
      <w:proofErr w:type="gramEnd"/>
      <w:r w:rsidRPr="008B3E69">
        <w:rPr>
          <w:lang w:val="en-GB"/>
        </w:rPr>
        <w:t>(i in 1:10000){</w:t>
      </w:r>
    </w:p>
    <w:p w:rsidR="00473514" w:rsidRPr="008B3E69" w:rsidRDefault="00473514" w:rsidP="00473514">
      <w:pPr>
        <w:spacing w:after="0"/>
        <w:rPr>
          <w:lang w:val="en-GB"/>
        </w:rPr>
      </w:pPr>
      <w:proofErr w:type="gramStart"/>
      <w:r w:rsidRPr="008B3E69">
        <w:rPr>
          <w:lang w:val="en-GB"/>
        </w:rPr>
        <w:t>dif</w:t>
      </w:r>
      <w:proofErr w:type="gramEnd"/>
      <w:r w:rsidRPr="008B3E69">
        <w:rPr>
          <w:lang w:val="en-GB"/>
        </w:rPr>
        <w:t>[i] &lt;- mean(sample(a-b, replace=T))}</w:t>
      </w:r>
    </w:p>
    <w:p w:rsidR="00473514" w:rsidRPr="008B3E69" w:rsidRDefault="00473514" w:rsidP="00473514">
      <w:pPr>
        <w:spacing w:after="0"/>
        <w:rPr>
          <w:lang w:val="en-GB"/>
        </w:rPr>
      </w:pPr>
      <w:proofErr w:type="gramStart"/>
      <w:r w:rsidRPr="008B3E69">
        <w:rPr>
          <w:lang w:val="en-GB"/>
        </w:rPr>
        <w:t>ci.95</w:t>
      </w:r>
      <w:proofErr w:type="gramEnd"/>
      <w:r w:rsidRPr="008B3E69">
        <w:rPr>
          <w:lang w:val="en-GB"/>
        </w:rPr>
        <w:t xml:space="preserve"> &lt;- quantile(dif,c(0.025,0.975))</w:t>
      </w:r>
    </w:p>
    <w:p w:rsidR="00473514" w:rsidRPr="008B3E69" w:rsidRDefault="00473514" w:rsidP="00473514">
      <w:pPr>
        <w:spacing w:after="0"/>
        <w:rPr>
          <w:lang w:val="en-GB"/>
        </w:rPr>
      </w:pPr>
      <w:proofErr w:type="gramStart"/>
      <w:r w:rsidRPr="008B3E69">
        <w:rPr>
          <w:lang w:val="en-GB"/>
        </w:rPr>
        <w:t>print</w:t>
      </w:r>
      <w:proofErr w:type="gramEnd"/>
      <w:r w:rsidRPr="008B3E69">
        <w:rPr>
          <w:lang w:val="en-GB"/>
        </w:rPr>
        <w:t>(ci.95)</w:t>
      </w:r>
    </w:p>
    <w:p w:rsidR="00473514" w:rsidRPr="008B3E69" w:rsidRDefault="00473514" w:rsidP="00473514">
      <w:pPr>
        <w:spacing w:after="0"/>
        <w:rPr>
          <w:lang w:val="en-GB"/>
        </w:rPr>
      </w:pPr>
      <w:r w:rsidRPr="008B3E69">
        <w:rPr>
          <w:lang w:val="en-GB"/>
        </w:rPr>
        <w:t>}</w:t>
      </w:r>
    </w:p>
    <w:p w:rsidR="004B66E4" w:rsidRPr="008B3E69" w:rsidRDefault="004B66E4" w:rsidP="002C27D7">
      <w:pPr>
        <w:spacing w:after="0"/>
        <w:rPr>
          <w:lang w:val="en-GB"/>
        </w:rPr>
      </w:pPr>
    </w:p>
    <w:p w:rsidR="00956589" w:rsidRDefault="00ED6802" w:rsidP="002C27D7">
      <w:pPr>
        <w:spacing w:after="0"/>
        <w:rPr>
          <w:lang w:val="en-GB"/>
        </w:rPr>
      </w:pPr>
      <w:r w:rsidRPr="008B3E69">
        <w:rPr>
          <w:lang w:val="en-GB"/>
        </w:rPr>
        <w:t>#</w:t>
      </w:r>
      <w:r w:rsidR="00956589">
        <w:rPr>
          <w:lang w:val="en-GB"/>
        </w:rPr>
        <w:t xml:space="preserve"> </w:t>
      </w:r>
      <w:r w:rsidRPr="008B3E69">
        <w:rPr>
          <w:lang w:val="en-GB"/>
        </w:rPr>
        <w:t xml:space="preserve">Before running the </w:t>
      </w:r>
      <w:r w:rsidR="00055F9A">
        <w:rPr>
          <w:lang w:val="en-GB"/>
        </w:rPr>
        <w:t>program</w:t>
      </w:r>
      <w:r w:rsidRPr="008B3E69">
        <w:rPr>
          <w:lang w:val="en-GB"/>
        </w:rPr>
        <w:t>, copy</w:t>
      </w:r>
      <w:ins w:id="216" w:author="Evelyn Beristain Castillo" w:date="2019-02-23T22:09:00Z">
        <w:r w:rsidR="004D6107">
          <w:rPr>
            <w:lang w:val="en-GB"/>
          </w:rPr>
          <w:t>ing</w:t>
        </w:r>
      </w:ins>
      <w:r w:rsidRPr="008B3E69">
        <w:rPr>
          <w:lang w:val="en-GB"/>
        </w:rPr>
        <w:t xml:space="preserve"> the data </w:t>
      </w:r>
      <w:ins w:id="217" w:author="Evelyn Beristain Castillo" w:date="2019-02-23T22:09:00Z">
        <w:r w:rsidR="004D6107">
          <w:rPr>
            <w:lang w:val="en-GB"/>
          </w:rPr>
          <w:t xml:space="preserve">in which </w:t>
        </w:r>
      </w:ins>
      <w:r w:rsidRPr="008B3E69">
        <w:rPr>
          <w:lang w:val="en-GB"/>
        </w:rPr>
        <w:t>NAs are removed is required</w:t>
      </w:r>
      <w:ins w:id="218" w:author="Alejandro Moyaho" w:date="2018-12-13T15:16:00Z">
        <w:r w:rsidR="005B5FAF">
          <w:rPr>
            <w:lang w:val="en-GB"/>
          </w:rPr>
          <w:t>. Such NAs are intentionally used to fill in cells where no value exist</w:t>
        </w:r>
      </w:ins>
      <w:ins w:id="219" w:author="Evelyn Beristain Castillo" w:date="2019-02-23T22:10:00Z">
        <w:r w:rsidR="004D6107">
          <w:rPr>
            <w:lang w:val="en-GB"/>
          </w:rPr>
          <w:t>s</w:t>
        </w:r>
      </w:ins>
      <w:ins w:id="220" w:author="Alejandro Moyaho" w:date="2018-12-13T15:16:00Z">
        <w:r w:rsidR="005B5FAF">
          <w:rPr>
            <w:lang w:val="en-GB"/>
          </w:rPr>
          <w:t xml:space="preserve"> (e.g.</w:t>
        </w:r>
      </w:ins>
      <w:ins w:id="221" w:author="Alejandro Moyaho" w:date="2019-02-24T13:00:00Z">
        <w:r w:rsidR="00423744">
          <w:rPr>
            <w:lang w:val="en-GB"/>
          </w:rPr>
          <w:t>,</w:t>
        </w:r>
      </w:ins>
      <w:ins w:id="222" w:author="Alejandro Moyaho" w:date="2018-12-13T15:16:00Z">
        <w:r w:rsidR="005B5FAF">
          <w:rPr>
            <w:lang w:val="en-GB"/>
          </w:rPr>
          <w:t xml:space="preserve"> missing values</w:t>
        </w:r>
      </w:ins>
      <w:ins w:id="223" w:author="Alejandro Moyaho" w:date="2018-12-13T15:18:00Z">
        <w:r w:rsidR="005B5FAF">
          <w:rPr>
            <w:lang w:val="en-GB"/>
          </w:rPr>
          <w:t xml:space="preserve">) or to make all </w:t>
        </w:r>
      </w:ins>
      <w:ins w:id="224" w:author="Evelyn Beristain Castillo" w:date="2019-02-23T22:10:00Z">
        <w:r w:rsidR="004D6107">
          <w:rPr>
            <w:lang w:val="en-GB"/>
          </w:rPr>
          <w:t xml:space="preserve">the </w:t>
        </w:r>
      </w:ins>
      <w:ins w:id="225" w:author="Alejandro Moyaho" w:date="2018-12-13T15:18:00Z">
        <w:r w:rsidR="005B5FAF">
          <w:rPr>
            <w:lang w:val="en-GB"/>
          </w:rPr>
          <w:t>colum</w:t>
        </w:r>
      </w:ins>
      <w:ins w:id="226" w:author="Alejandro Moyaho" w:date="2018-12-13T15:19:00Z">
        <w:r w:rsidR="009654BD">
          <w:rPr>
            <w:lang w:val="en-GB"/>
          </w:rPr>
          <w:t>n</w:t>
        </w:r>
      </w:ins>
      <w:ins w:id="227" w:author="Evelyn Beristain Castillo" w:date="2019-02-23T22:10:00Z">
        <w:r w:rsidR="004D6107">
          <w:rPr>
            <w:lang w:val="en-GB"/>
          </w:rPr>
          <w:t xml:space="preserve"> lengths</w:t>
        </w:r>
      </w:ins>
      <w:ins w:id="228" w:author="Alejandro Moyaho" w:date="2018-12-13T15:18:00Z">
        <w:r w:rsidR="009654BD">
          <w:rPr>
            <w:lang w:val="en-GB"/>
          </w:rPr>
          <w:t xml:space="preserve"> e</w:t>
        </w:r>
        <w:r w:rsidR="005B5FAF">
          <w:rPr>
            <w:lang w:val="en-GB"/>
          </w:rPr>
          <w:t>qual.</w:t>
        </w:r>
      </w:ins>
    </w:p>
    <w:p w:rsidR="00473514" w:rsidRPr="008B3E69" w:rsidRDefault="00473514" w:rsidP="002C27D7">
      <w:pPr>
        <w:spacing w:after="0"/>
        <w:rPr>
          <w:lang w:val="en-GB"/>
        </w:rPr>
      </w:pPr>
    </w:p>
    <w:p w:rsidR="00473514" w:rsidRPr="008B3E69" w:rsidRDefault="00ED6802" w:rsidP="002C27D7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data2</w:t>
      </w:r>
      <w:proofErr w:type="gramEnd"/>
      <w:r w:rsidRPr="008B3E69">
        <w:rPr>
          <w:lang w:val="en-GB"/>
        </w:rPr>
        <w:t xml:space="preserve"> &lt;- na.omit(data)</w:t>
      </w:r>
    </w:p>
    <w:p w:rsidR="00956589" w:rsidRDefault="00ED6802" w:rsidP="002C27D7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attach</w:t>
      </w:r>
      <w:proofErr w:type="gramEnd"/>
      <w:r w:rsidRPr="008B3E69">
        <w:rPr>
          <w:lang w:val="en-GB"/>
        </w:rPr>
        <w:t>(data2)</w:t>
      </w:r>
    </w:p>
    <w:p w:rsidR="00473514" w:rsidRPr="008B3E69" w:rsidRDefault="00473514" w:rsidP="002C27D7">
      <w:pPr>
        <w:spacing w:after="0"/>
        <w:rPr>
          <w:lang w:val="en-GB"/>
        </w:rPr>
      </w:pPr>
    </w:p>
    <w:p w:rsidR="00956589" w:rsidRDefault="00ED6802" w:rsidP="002C27D7">
      <w:pPr>
        <w:spacing w:after="0"/>
        <w:rPr>
          <w:lang w:val="en-GB"/>
        </w:rPr>
      </w:pPr>
      <w:r w:rsidRPr="008B3E69">
        <w:rPr>
          <w:lang w:val="en-GB"/>
        </w:rPr>
        <w:t xml:space="preserve"># Now we can run the </w:t>
      </w:r>
      <w:r w:rsidR="00055F9A">
        <w:rPr>
          <w:lang w:val="en-GB"/>
        </w:rPr>
        <w:t>program</w:t>
      </w:r>
      <w:r w:rsidRPr="008B3E69">
        <w:rPr>
          <w:lang w:val="en-GB"/>
        </w:rPr>
        <w:t xml:space="preserve"> without any trouble</w:t>
      </w:r>
    </w:p>
    <w:p w:rsidR="00ED6802" w:rsidRPr="008B3E69" w:rsidRDefault="00ED6802" w:rsidP="002C27D7">
      <w:pPr>
        <w:spacing w:after="0"/>
        <w:rPr>
          <w:lang w:val="en-GB"/>
        </w:rPr>
      </w:pPr>
    </w:p>
    <w:p w:rsidR="004B66E4" w:rsidRPr="008B3E69" w:rsidRDefault="00ED6802" w:rsidP="002C27D7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ci(</w:t>
      </w:r>
      <w:proofErr w:type="gramEnd"/>
      <w:r w:rsidRPr="008B3E69">
        <w:rPr>
          <w:lang w:val="en-GB"/>
        </w:rPr>
        <w:t>obs.yawn[exp.con=="oc"&amp;t.window==1],obs.non.yawn[exp.con=="oc"&amp;t.window==1])</w:t>
      </w:r>
    </w:p>
    <w:p w:rsidR="00ED6802" w:rsidRPr="008B3E69" w:rsidRDefault="00ED6802" w:rsidP="00ED6802">
      <w:pPr>
        <w:spacing w:after="0"/>
        <w:rPr>
          <w:lang w:val="en-GB"/>
        </w:rPr>
      </w:pPr>
      <w:r w:rsidRPr="008B3E69">
        <w:rPr>
          <w:lang w:val="en-GB"/>
        </w:rPr>
        <w:t xml:space="preserve">       2.5</w:t>
      </w:r>
      <w:proofErr w:type="gramStart"/>
      <w:r w:rsidRPr="008B3E69">
        <w:rPr>
          <w:lang w:val="en-GB"/>
        </w:rPr>
        <w:t>%       97.5</w:t>
      </w:r>
      <w:proofErr w:type="gramEnd"/>
      <w:r w:rsidRPr="008B3E69">
        <w:rPr>
          <w:lang w:val="en-GB"/>
        </w:rPr>
        <w:t xml:space="preserve">% </w:t>
      </w:r>
    </w:p>
    <w:p w:rsidR="00956589" w:rsidRDefault="00ED6802" w:rsidP="00ED6802">
      <w:pPr>
        <w:spacing w:after="0"/>
        <w:rPr>
          <w:lang w:val="en-GB"/>
        </w:rPr>
      </w:pPr>
      <w:r w:rsidRPr="008B3E69">
        <w:rPr>
          <w:rFonts w:asciiTheme="majorHAnsi" w:hAnsiTheme="majorHAnsi"/>
          <w:lang w:val="en-GB"/>
        </w:rPr>
        <w:t>0.01008295 0.</w:t>
      </w:r>
      <w:r w:rsidRPr="008B3E69">
        <w:rPr>
          <w:lang w:val="en-GB"/>
        </w:rPr>
        <w:t xml:space="preserve">141904539 </w:t>
      </w:r>
    </w:p>
    <w:p w:rsidR="00ED6802" w:rsidRPr="008B3E69" w:rsidRDefault="00ED6802" w:rsidP="00ED6802">
      <w:pPr>
        <w:spacing w:after="0"/>
        <w:rPr>
          <w:lang w:val="en-GB"/>
        </w:rPr>
      </w:pPr>
      <w:r w:rsidRPr="008B3E69">
        <w:rPr>
          <w:lang w:val="en-GB"/>
        </w:rPr>
        <w:t>#</w:t>
      </w:r>
      <w:r w:rsidR="00956589">
        <w:rPr>
          <w:lang w:val="en-GB"/>
        </w:rPr>
        <w:t xml:space="preserve"> </w:t>
      </w:r>
      <w:r w:rsidRPr="008B3E69">
        <w:rPr>
          <w:lang w:val="en-GB"/>
        </w:rPr>
        <w:t xml:space="preserve">As this is a random sample, your results might be a little different from the </w:t>
      </w:r>
      <w:r w:rsidR="00E44EAF" w:rsidRPr="008B3E69">
        <w:rPr>
          <w:lang w:val="en-GB"/>
        </w:rPr>
        <w:t xml:space="preserve">ones </w:t>
      </w:r>
      <w:r w:rsidRPr="008B3E69">
        <w:rPr>
          <w:lang w:val="en-GB"/>
        </w:rPr>
        <w:t>obtained here.</w:t>
      </w:r>
    </w:p>
    <w:p w:rsidR="00ED6802" w:rsidRPr="008B3E69" w:rsidRDefault="00ED6802" w:rsidP="00ED6802">
      <w:pPr>
        <w:spacing w:after="0"/>
        <w:rPr>
          <w:lang w:val="en-GB"/>
        </w:rPr>
      </w:pPr>
    </w:p>
    <w:p w:rsidR="00ED6802" w:rsidRPr="008B3E69" w:rsidRDefault="00ED6802" w:rsidP="00ED6802">
      <w:pPr>
        <w:spacing w:after="0"/>
        <w:rPr>
          <w:lang w:val="en-GB"/>
        </w:rPr>
      </w:pPr>
      <w:r w:rsidRPr="008B3E69">
        <w:rPr>
          <w:lang w:val="en-GB"/>
        </w:rPr>
        <w:t>#</w:t>
      </w:r>
      <w:r w:rsidR="00956589">
        <w:rPr>
          <w:lang w:val="en-GB"/>
        </w:rPr>
        <w:t xml:space="preserve"> </w:t>
      </w:r>
      <w:r w:rsidRPr="008B3E69">
        <w:rPr>
          <w:lang w:val="en-GB"/>
        </w:rPr>
        <w:t>A</w:t>
      </w:r>
      <w:r w:rsidR="00956589">
        <w:rPr>
          <w:lang w:val="en-GB"/>
        </w:rPr>
        <w:t>p</w:t>
      </w:r>
      <w:r w:rsidRPr="008B3E69">
        <w:rPr>
          <w:lang w:val="en-GB"/>
        </w:rPr>
        <w:t>ply the program for the rest of the time windows and test situations. At the end</w:t>
      </w:r>
      <w:r w:rsidR="00956589">
        <w:rPr>
          <w:lang w:val="en-GB"/>
        </w:rPr>
        <w:t>,</w:t>
      </w:r>
      <w:r w:rsidRPr="008B3E69">
        <w:rPr>
          <w:lang w:val="en-GB"/>
        </w:rPr>
        <w:t xml:space="preserve"> you </w:t>
      </w:r>
      <w:r w:rsidR="00956589">
        <w:rPr>
          <w:lang w:val="en-GB"/>
        </w:rPr>
        <w:t>should</w:t>
      </w:r>
      <w:r w:rsidRPr="008B3E69">
        <w:rPr>
          <w:lang w:val="en-GB"/>
        </w:rPr>
        <w:t xml:space="preserve"> have something similar to the next</w:t>
      </w:r>
      <w:r w:rsidR="00281A71" w:rsidRPr="008B3E69">
        <w:rPr>
          <w:lang w:val="en-GB"/>
        </w:rPr>
        <w:t xml:space="preserve"> numbers for each test </w:t>
      </w:r>
      <w:r w:rsidR="00956589">
        <w:rPr>
          <w:lang w:val="en-GB"/>
        </w:rPr>
        <w:t>situation</w:t>
      </w:r>
      <w:ins w:id="229" w:author="Alejandro Moyaho" w:date="2019-02-24T13:01:00Z">
        <w:r w:rsidR="00423744">
          <w:rPr>
            <w:lang w:val="en-GB"/>
          </w:rPr>
          <w:t>.</w:t>
        </w:r>
      </w:ins>
    </w:p>
    <w:p w:rsidR="004B66E4" w:rsidRPr="008B3E69" w:rsidRDefault="004B66E4" w:rsidP="00ED6802">
      <w:pPr>
        <w:spacing w:after="0"/>
        <w:rPr>
          <w:lang w:val="en-GB"/>
        </w:rPr>
      </w:pPr>
    </w:p>
    <w:p w:rsidR="00281A71" w:rsidRPr="008B3E69" w:rsidRDefault="00281A71" w:rsidP="00281A71">
      <w:pPr>
        <w:spacing w:after="0"/>
        <w:rPr>
          <w:rFonts w:asciiTheme="majorHAnsi" w:hAnsiTheme="majorHAnsi"/>
          <w:lang w:val="en-GB"/>
        </w:rPr>
      </w:pPr>
      <w:r w:rsidRPr="008B3E69">
        <w:rPr>
          <w:rFonts w:asciiTheme="majorHAnsi" w:hAnsiTheme="majorHAnsi"/>
          <w:lang w:val="en-GB"/>
        </w:rPr>
        <w:t xml:space="preserve">&gt; </w:t>
      </w:r>
      <w:proofErr w:type="gramStart"/>
      <w:r w:rsidRPr="008B3E69">
        <w:rPr>
          <w:rFonts w:asciiTheme="majorHAnsi" w:hAnsiTheme="majorHAnsi"/>
          <w:lang w:val="en-GB"/>
        </w:rPr>
        <w:t>oci.l</w:t>
      </w:r>
      <w:proofErr w:type="gramEnd"/>
      <w:r w:rsidRPr="008B3E69">
        <w:rPr>
          <w:rFonts w:asciiTheme="majorHAnsi" w:hAnsiTheme="majorHAnsi"/>
          <w:lang w:val="en-GB"/>
        </w:rPr>
        <w:t xml:space="preserve"> &lt;- c(0.01008295,0.01272018,-0.02668742,0.04478325,0.06482535,0.08882158,0.0915661,0.1258690,0.1112676,0.1435705)</w:t>
      </w:r>
      <w:ins w:id="230" w:author="Alejandro Moyaho" w:date="2019-02-11T17:26:00Z">
        <w:r w:rsidR="002C2A77">
          <w:rPr>
            <w:rFonts w:asciiTheme="majorHAnsi" w:hAnsiTheme="majorHAnsi"/>
            <w:lang w:val="en-GB"/>
          </w:rPr>
          <w:t xml:space="preserve"> # lower limit</w:t>
        </w:r>
      </w:ins>
    </w:p>
    <w:p w:rsidR="00281A71" w:rsidRPr="008B3E69" w:rsidRDefault="00281A71" w:rsidP="00281A71">
      <w:pPr>
        <w:spacing w:after="0"/>
        <w:rPr>
          <w:rFonts w:asciiTheme="majorHAnsi" w:hAnsiTheme="majorHAnsi"/>
          <w:lang w:val="en-GB"/>
        </w:rPr>
      </w:pPr>
    </w:p>
    <w:p w:rsidR="00281A71" w:rsidRPr="008B3E69" w:rsidRDefault="00281A71" w:rsidP="00281A71">
      <w:pPr>
        <w:spacing w:after="0"/>
        <w:rPr>
          <w:rFonts w:asciiTheme="majorHAnsi" w:hAnsiTheme="majorHAnsi"/>
          <w:lang w:val="en-GB"/>
        </w:rPr>
      </w:pPr>
      <w:r w:rsidRPr="008B3E69">
        <w:rPr>
          <w:rFonts w:asciiTheme="majorHAnsi" w:hAnsiTheme="majorHAnsi"/>
          <w:lang w:val="en-GB"/>
        </w:rPr>
        <w:t xml:space="preserve">&gt; </w:t>
      </w:r>
      <w:proofErr w:type="gramStart"/>
      <w:r w:rsidRPr="008B3E69">
        <w:rPr>
          <w:rFonts w:asciiTheme="majorHAnsi" w:hAnsiTheme="majorHAnsi"/>
          <w:lang w:val="en-GB"/>
        </w:rPr>
        <w:t>oci.u</w:t>
      </w:r>
      <w:proofErr w:type="gramEnd"/>
      <w:r w:rsidRPr="008B3E69">
        <w:rPr>
          <w:rFonts w:asciiTheme="majorHAnsi" w:hAnsiTheme="majorHAnsi"/>
          <w:lang w:val="en-GB"/>
        </w:rPr>
        <w:t xml:space="preserve"> &lt;- c(0.14198164,0.14846036,0.11608537,0.17469681,0.22896778,0.27634176,0.2868937,0.3030017,0.3035634,0.3203746)</w:t>
      </w:r>
      <w:ins w:id="231" w:author="Alejandro Moyaho" w:date="2019-02-11T17:27:00Z">
        <w:r w:rsidR="002C2A77">
          <w:rPr>
            <w:rFonts w:asciiTheme="majorHAnsi" w:hAnsiTheme="majorHAnsi"/>
            <w:lang w:val="en-GB"/>
          </w:rPr>
          <w:t xml:space="preserve"> # upper limit</w:t>
        </w:r>
      </w:ins>
    </w:p>
    <w:p w:rsidR="00281A71" w:rsidRPr="008B3E69" w:rsidRDefault="00281A71" w:rsidP="00281A71">
      <w:pPr>
        <w:spacing w:after="0"/>
        <w:rPr>
          <w:rFonts w:asciiTheme="majorHAnsi" w:hAnsiTheme="majorHAnsi"/>
          <w:lang w:val="en-GB"/>
        </w:rPr>
      </w:pPr>
    </w:p>
    <w:p w:rsidR="00281A71" w:rsidRPr="008B3E69" w:rsidRDefault="00281A71" w:rsidP="00281A71">
      <w:pPr>
        <w:spacing w:after="0"/>
        <w:rPr>
          <w:rFonts w:asciiTheme="majorHAnsi" w:hAnsiTheme="majorHAnsi"/>
          <w:lang w:val="en-GB"/>
        </w:rPr>
      </w:pPr>
      <w:r w:rsidRPr="008B3E69">
        <w:rPr>
          <w:rFonts w:asciiTheme="majorHAnsi" w:hAnsiTheme="majorHAnsi"/>
          <w:lang w:val="en-GB"/>
        </w:rPr>
        <w:t xml:space="preserve">&gt; </w:t>
      </w:r>
      <w:proofErr w:type="gramStart"/>
      <w:r w:rsidRPr="008B3E69">
        <w:rPr>
          <w:rFonts w:asciiTheme="majorHAnsi" w:hAnsiTheme="majorHAnsi"/>
          <w:lang w:val="en-GB"/>
        </w:rPr>
        <w:t>vci.l</w:t>
      </w:r>
      <w:proofErr w:type="gramEnd"/>
      <w:r w:rsidRPr="008B3E69">
        <w:rPr>
          <w:rFonts w:asciiTheme="majorHAnsi" w:hAnsiTheme="majorHAnsi"/>
          <w:lang w:val="en-GB"/>
        </w:rPr>
        <w:t xml:space="preserve"> &lt;- c(-0.005214052,-0.01159435,-0.02085587,-0.01698152,-0.02718753,-0.00864097,-0.008130683,-0.002860289,-0.006322891,-0.01926832)</w:t>
      </w:r>
    </w:p>
    <w:p w:rsidR="00281A71" w:rsidRPr="008B3E69" w:rsidRDefault="00281A71" w:rsidP="00281A71">
      <w:pPr>
        <w:spacing w:after="0"/>
        <w:rPr>
          <w:rFonts w:asciiTheme="majorHAnsi" w:hAnsiTheme="majorHAnsi"/>
          <w:lang w:val="en-GB"/>
        </w:rPr>
      </w:pPr>
    </w:p>
    <w:p w:rsidR="00281A71" w:rsidRPr="008B3E69" w:rsidRDefault="00281A71" w:rsidP="00281A71">
      <w:pPr>
        <w:spacing w:after="0"/>
        <w:rPr>
          <w:rFonts w:asciiTheme="majorHAnsi" w:hAnsiTheme="majorHAnsi"/>
          <w:lang w:val="en-GB"/>
        </w:rPr>
      </w:pPr>
      <w:r w:rsidRPr="008B3E69">
        <w:rPr>
          <w:rFonts w:asciiTheme="majorHAnsi" w:hAnsiTheme="majorHAnsi"/>
          <w:lang w:val="en-GB"/>
        </w:rPr>
        <w:t xml:space="preserve">&gt; </w:t>
      </w:r>
      <w:proofErr w:type="gramStart"/>
      <w:r w:rsidRPr="008B3E69">
        <w:rPr>
          <w:rFonts w:asciiTheme="majorHAnsi" w:hAnsiTheme="majorHAnsi"/>
          <w:lang w:val="en-GB"/>
        </w:rPr>
        <w:t>vci.u</w:t>
      </w:r>
      <w:proofErr w:type="gramEnd"/>
      <w:r w:rsidRPr="008B3E69">
        <w:rPr>
          <w:rFonts w:asciiTheme="majorHAnsi" w:hAnsiTheme="majorHAnsi"/>
          <w:lang w:val="en-GB"/>
        </w:rPr>
        <w:t xml:space="preserve"> &lt;- c(0.097979635,0.08863617,0.09738271,0.12163913,0.12137661,0.15569674,0.167345293,0.172479583,0.176489125,0.17451537)</w:t>
      </w:r>
    </w:p>
    <w:p w:rsidR="00281A71" w:rsidRPr="008B3E69" w:rsidRDefault="00281A71" w:rsidP="00281A71">
      <w:pPr>
        <w:spacing w:after="0"/>
        <w:rPr>
          <w:rFonts w:asciiTheme="majorHAnsi" w:hAnsiTheme="majorHAnsi"/>
          <w:lang w:val="en-GB"/>
        </w:rPr>
      </w:pPr>
    </w:p>
    <w:p w:rsidR="00281A71" w:rsidRPr="008B3E69" w:rsidRDefault="00281A71" w:rsidP="00281A71">
      <w:pPr>
        <w:spacing w:after="0"/>
        <w:rPr>
          <w:rFonts w:asciiTheme="majorHAnsi" w:hAnsiTheme="majorHAnsi"/>
          <w:lang w:val="en-GB"/>
        </w:rPr>
      </w:pPr>
      <w:r w:rsidRPr="008B3E69">
        <w:rPr>
          <w:rFonts w:asciiTheme="majorHAnsi" w:hAnsiTheme="majorHAnsi"/>
          <w:lang w:val="en-GB"/>
        </w:rPr>
        <w:t xml:space="preserve">&gt; </w:t>
      </w:r>
      <w:proofErr w:type="gramStart"/>
      <w:r w:rsidRPr="008B3E69">
        <w:rPr>
          <w:rFonts w:asciiTheme="majorHAnsi" w:hAnsiTheme="majorHAnsi"/>
          <w:lang w:val="en-GB"/>
        </w:rPr>
        <w:t>nvoci.l</w:t>
      </w:r>
      <w:proofErr w:type="gramEnd"/>
      <w:r w:rsidRPr="008B3E69">
        <w:rPr>
          <w:rFonts w:asciiTheme="majorHAnsi" w:hAnsiTheme="majorHAnsi"/>
          <w:lang w:val="en-GB"/>
        </w:rPr>
        <w:t xml:space="preserve"> &lt;- c(-0.05609855,-0.04383184,-0.03355077,-0.004470844,-0.009933115,-0.005194004,0.006016713,-0.005863838,0.01864638,0.01357083)</w:t>
      </w:r>
    </w:p>
    <w:p w:rsidR="002C2A77" w:rsidRDefault="002C2A77" w:rsidP="00281A71">
      <w:pPr>
        <w:numPr>
          <w:ins w:id="232" w:author="Alejandro Moyaho" w:date="2019-02-11T17:28:00Z"/>
        </w:numPr>
        <w:spacing w:after="0"/>
        <w:rPr>
          <w:ins w:id="233" w:author="Alejandro Moyaho" w:date="2019-02-11T17:28:00Z"/>
          <w:rFonts w:asciiTheme="majorHAnsi" w:hAnsiTheme="majorHAnsi"/>
          <w:lang w:val="en-GB"/>
        </w:rPr>
      </w:pPr>
    </w:p>
    <w:p w:rsidR="00281A71" w:rsidRPr="008B3E69" w:rsidRDefault="00281A71" w:rsidP="00281A71">
      <w:pPr>
        <w:spacing w:after="0"/>
        <w:rPr>
          <w:rFonts w:asciiTheme="majorHAnsi" w:hAnsiTheme="majorHAnsi"/>
          <w:lang w:val="en-GB"/>
        </w:rPr>
      </w:pPr>
      <w:r w:rsidRPr="008B3E69">
        <w:rPr>
          <w:rFonts w:asciiTheme="majorHAnsi" w:hAnsiTheme="majorHAnsi"/>
          <w:lang w:val="en-GB"/>
        </w:rPr>
        <w:t xml:space="preserve">&gt; </w:t>
      </w:r>
      <w:proofErr w:type="gramStart"/>
      <w:r w:rsidRPr="008B3E69">
        <w:rPr>
          <w:rFonts w:asciiTheme="majorHAnsi" w:hAnsiTheme="majorHAnsi"/>
          <w:lang w:val="en-GB"/>
        </w:rPr>
        <w:t>nvoci.u</w:t>
      </w:r>
      <w:proofErr w:type="gramEnd"/>
      <w:r w:rsidRPr="008B3E69">
        <w:rPr>
          <w:rFonts w:asciiTheme="majorHAnsi" w:hAnsiTheme="majorHAnsi"/>
          <w:lang w:val="en-GB"/>
        </w:rPr>
        <w:t xml:space="preserve"> &lt;- c(0.13948770,0.12588185,0.14114744,0.183171196,0.208692872,0.194399248,0.198881102,0.191451379,0.23751849,0.23065252)</w:t>
      </w:r>
    </w:p>
    <w:p w:rsidR="00281A71" w:rsidRPr="008B3E69" w:rsidRDefault="00281A71" w:rsidP="00281A71">
      <w:pPr>
        <w:spacing w:after="0"/>
        <w:rPr>
          <w:rFonts w:asciiTheme="majorHAnsi" w:hAnsiTheme="majorHAnsi"/>
          <w:lang w:val="en-GB"/>
        </w:rPr>
      </w:pPr>
    </w:p>
    <w:p w:rsidR="00281A71" w:rsidRPr="008B3E69" w:rsidRDefault="00281A71" w:rsidP="00281A71">
      <w:pPr>
        <w:spacing w:after="0"/>
        <w:rPr>
          <w:rFonts w:asciiTheme="majorHAnsi" w:hAnsiTheme="majorHAnsi"/>
          <w:lang w:val="en-GB"/>
        </w:rPr>
      </w:pPr>
      <w:r w:rsidRPr="008B3E69">
        <w:rPr>
          <w:rFonts w:asciiTheme="majorHAnsi" w:hAnsiTheme="majorHAnsi"/>
          <w:lang w:val="en-GB"/>
        </w:rPr>
        <w:t xml:space="preserve">&gt; </w:t>
      </w:r>
      <w:proofErr w:type="gramStart"/>
      <w:r w:rsidRPr="008B3E69">
        <w:rPr>
          <w:rFonts w:asciiTheme="majorHAnsi" w:hAnsiTheme="majorHAnsi"/>
          <w:lang w:val="en-GB"/>
        </w:rPr>
        <w:t>voci.l</w:t>
      </w:r>
      <w:proofErr w:type="gramEnd"/>
      <w:r w:rsidRPr="008B3E69">
        <w:rPr>
          <w:rFonts w:asciiTheme="majorHAnsi" w:hAnsiTheme="majorHAnsi"/>
          <w:lang w:val="en-GB"/>
        </w:rPr>
        <w:t xml:space="preserve"> &lt;- c(-0.10486974,-0.05866717,-0.09507348,-0.11025173,-0.12236149,-0.09009034,-0.06518377,-0.07441788,-0.08708445,-0.07857812)</w:t>
      </w:r>
    </w:p>
    <w:p w:rsidR="00281A71" w:rsidRPr="008B3E69" w:rsidRDefault="00281A71" w:rsidP="00281A71">
      <w:pPr>
        <w:spacing w:after="0"/>
        <w:rPr>
          <w:rFonts w:asciiTheme="majorHAnsi" w:hAnsiTheme="majorHAnsi"/>
          <w:lang w:val="en-GB"/>
        </w:rPr>
      </w:pPr>
    </w:p>
    <w:p w:rsidR="00281A71" w:rsidRPr="008B3E69" w:rsidRDefault="00281A71" w:rsidP="00281A71">
      <w:pPr>
        <w:spacing w:after="0"/>
        <w:rPr>
          <w:rFonts w:asciiTheme="majorHAnsi" w:hAnsiTheme="majorHAnsi"/>
          <w:lang w:val="en-GB"/>
        </w:rPr>
      </w:pPr>
      <w:r w:rsidRPr="008B3E69">
        <w:rPr>
          <w:rFonts w:asciiTheme="majorHAnsi" w:hAnsiTheme="majorHAnsi"/>
          <w:lang w:val="en-GB"/>
        </w:rPr>
        <w:t xml:space="preserve">&gt; </w:t>
      </w:r>
      <w:proofErr w:type="gramStart"/>
      <w:r w:rsidRPr="008B3E69">
        <w:rPr>
          <w:rFonts w:asciiTheme="majorHAnsi" w:hAnsiTheme="majorHAnsi"/>
          <w:lang w:val="en-GB"/>
        </w:rPr>
        <w:t>voci.u</w:t>
      </w:r>
      <w:proofErr w:type="gramEnd"/>
      <w:r w:rsidRPr="008B3E69">
        <w:rPr>
          <w:rFonts w:asciiTheme="majorHAnsi" w:hAnsiTheme="majorHAnsi"/>
          <w:lang w:val="en-GB"/>
        </w:rPr>
        <w:t xml:space="preserve"> &lt;- c(0.07033302,0.10814355,0.09589300,0.08817397,0.08737716,0.12440182,0.12665336,0.12679259,0.12419907,0.13591615)</w:t>
      </w:r>
    </w:p>
    <w:p w:rsidR="00281A71" w:rsidRPr="008B3E69" w:rsidRDefault="00281A71" w:rsidP="002C27D7">
      <w:pPr>
        <w:spacing w:after="0"/>
        <w:rPr>
          <w:rFonts w:asciiTheme="majorHAnsi" w:hAnsiTheme="majorHAnsi"/>
          <w:lang w:val="en-GB"/>
        </w:rPr>
      </w:pPr>
    </w:p>
    <w:p w:rsidR="00956589" w:rsidRDefault="00281A71" w:rsidP="002C27D7">
      <w:pPr>
        <w:spacing w:after="0"/>
        <w:rPr>
          <w:rFonts w:asciiTheme="majorHAnsi" w:hAnsiTheme="majorHAnsi"/>
          <w:lang w:val="en-GB"/>
        </w:rPr>
      </w:pPr>
      <w:r w:rsidRPr="008B3E69">
        <w:rPr>
          <w:rFonts w:asciiTheme="majorHAnsi" w:hAnsiTheme="majorHAnsi"/>
          <w:lang w:val="en-GB"/>
        </w:rPr>
        <w:t>#</w:t>
      </w:r>
      <w:r w:rsidR="00956589">
        <w:rPr>
          <w:rFonts w:asciiTheme="majorHAnsi" w:hAnsiTheme="majorHAnsi"/>
          <w:lang w:val="en-GB"/>
        </w:rPr>
        <w:t xml:space="preserve"> </w:t>
      </w:r>
      <w:r w:rsidRPr="008B3E69">
        <w:rPr>
          <w:rFonts w:asciiTheme="majorHAnsi" w:hAnsiTheme="majorHAnsi"/>
          <w:lang w:val="en-GB"/>
        </w:rPr>
        <w:t>Now, the same program is applied for the randomly generated data.</w:t>
      </w:r>
    </w:p>
    <w:p w:rsidR="00281A71" w:rsidRPr="008B3E69" w:rsidRDefault="00281A71" w:rsidP="002C27D7">
      <w:pPr>
        <w:spacing w:after="0"/>
        <w:rPr>
          <w:rFonts w:asciiTheme="majorHAnsi" w:hAnsiTheme="majorHAnsi"/>
          <w:lang w:val="en-GB"/>
        </w:rPr>
      </w:pPr>
    </w:p>
    <w:p w:rsidR="00E44EAF" w:rsidRPr="008B3E69" w:rsidRDefault="00E44EAF" w:rsidP="00E44EAF">
      <w:pPr>
        <w:spacing w:after="0"/>
        <w:rPr>
          <w:rFonts w:asciiTheme="majorHAnsi" w:hAnsiTheme="majorHAnsi"/>
          <w:lang w:val="en-GB"/>
        </w:rPr>
      </w:pPr>
      <w:r w:rsidRPr="008B3E69">
        <w:rPr>
          <w:rFonts w:asciiTheme="majorHAnsi" w:hAnsiTheme="majorHAnsi"/>
          <w:lang w:val="en-GB"/>
        </w:rPr>
        <w:t xml:space="preserve">&gt; </w:t>
      </w:r>
      <w:proofErr w:type="gramStart"/>
      <w:r w:rsidRPr="008B3E69">
        <w:rPr>
          <w:rFonts w:asciiTheme="majorHAnsi" w:hAnsiTheme="majorHAnsi"/>
          <w:lang w:val="en-GB"/>
        </w:rPr>
        <w:t>ci(</w:t>
      </w:r>
      <w:proofErr w:type="gramEnd"/>
      <w:r w:rsidRPr="008B3E69">
        <w:rPr>
          <w:rFonts w:asciiTheme="majorHAnsi" w:hAnsiTheme="majorHAnsi"/>
          <w:lang w:val="en-GB"/>
        </w:rPr>
        <w:t>ran.yawn[t.window==1],ran.non.yawn[t.window==1])</w:t>
      </w:r>
    </w:p>
    <w:p w:rsidR="00E44EAF" w:rsidRPr="008B3E69" w:rsidRDefault="00E44EAF" w:rsidP="00E44EAF">
      <w:pPr>
        <w:spacing w:after="0"/>
        <w:rPr>
          <w:rFonts w:asciiTheme="majorHAnsi" w:hAnsiTheme="majorHAnsi"/>
          <w:lang w:val="en-GB"/>
        </w:rPr>
      </w:pPr>
      <w:r w:rsidRPr="008B3E69">
        <w:rPr>
          <w:rFonts w:asciiTheme="majorHAnsi" w:hAnsiTheme="majorHAnsi"/>
          <w:lang w:val="en-GB"/>
        </w:rPr>
        <w:t xml:space="preserve">       2.5</w:t>
      </w:r>
      <w:proofErr w:type="gramStart"/>
      <w:r w:rsidRPr="008B3E69">
        <w:rPr>
          <w:rFonts w:asciiTheme="majorHAnsi" w:hAnsiTheme="majorHAnsi"/>
          <w:lang w:val="en-GB"/>
        </w:rPr>
        <w:t>%       97.5</w:t>
      </w:r>
      <w:proofErr w:type="gramEnd"/>
      <w:r w:rsidRPr="008B3E69">
        <w:rPr>
          <w:rFonts w:asciiTheme="majorHAnsi" w:hAnsiTheme="majorHAnsi"/>
          <w:lang w:val="en-GB"/>
        </w:rPr>
        <w:t xml:space="preserve">% </w:t>
      </w:r>
    </w:p>
    <w:p w:rsidR="00281A71" w:rsidRPr="008B3E69" w:rsidRDefault="00E44EAF" w:rsidP="00E44EAF">
      <w:pPr>
        <w:spacing w:after="0"/>
        <w:rPr>
          <w:rFonts w:asciiTheme="majorHAnsi" w:hAnsiTheme="majorHAnsi"/>
          <w:lang w:val="en-GB"/>
        </w:rPr>
      </w:pPr>
      <w:r w:rsidRPr="008B3E69">
        <w:rPr>
          <w:rFonts w:asciiTheme="majorHAnsi" w:hAnsiTheme="majorHAnsi"/>
          <w:lang w:val="en-GB"/>
        </w:rPr>
        <w:t>-</w:t>
      </w:r>
      <w:proofErr w:type="gramStart"/>
      <w:r w:rsidRPr="008B3E69">
        <w:rPr>
          <w:rFonts w:asciiTheme="majorHAnsi" w:hAnsiTheme="majorHAnsi"/>
          <w:lang w:val="en-GB"/>
        </w:rPr>
        <w:t>0.04630919  0.02744187</w:t>
      </w:r>
      <w:proofErr w:type="gramEnd"/>
      <w:r w:rsidRPr="008B3E69">
        <w:rPr>
          <w:rFonts w:asciiTheme="majorHAnsi" w:hAnsiTheme="majorHAnsi"/>
          <w:lang w:val="en-GB"/>
        </w:rPr>
        <w:t xml:space="preserve"> </w:t>
      </w:r>
    </w:p>
    <w:p w:rsidR="00E44EAF" w:rsidRPr="008B3E69" w:rsidRDefault="00E44EAF" w:rsidP="002C27D7">
      <w:pPr>
        <w:spacing w:after="0"/>
        <w:rPr>
          <w:rFonts w:asciiTheme="majorHAnsi" w:hAnsiTheme="majorHAnsi"/>
          <w:lang w:val="en-GB"/>
        </w:rPr>
      </w:pPr>
    </w:p>
    <w:p w:rsidR="005E75B7" w:rsidRPr="008B3E69" w:rsidRDefault="00E44EAF" w:rsidP="002C27D7">
      <w:pPr>
        <w:spacing w:after="0"/>
        <w:rPr>
          <w:rFonts w:asciiTheme="majorHAnsi" w:hAnsiTheme="majorHAnsi"/>
          <w:lang w:val="en-GB"/>
        </w:rPr>
      </w:pPr>
      <w:r w:rsidRPr="008B3E69">
        <w:rPr>
          <w:rFonts w:asciiTheme="majorHAnsi" w:hAnsiTheme="majorHAnsi"/>
          <w:lang w:val="en-GB"/>
        </w:rPr>
        <w:t>#</w:t>
      </w:r>
      <w:r w:rsidR="00055F9A">
        <w:rPr>
          <w:rFonts w:asciiTheme="majorHAnsi" w:hAnsiTheme="majorHAnsi"/>
          <w:lang w:val="en-GB"/>
        </w:rPr>
        <w:t xml:space="preserve"> </w:t>
      </w:r>
      <w:r w:rsidRPr="008B3E69">
        <w:rPr>
          <w:rFonts w:asciiTheme="majorHAnsi" w:hAnsiTheme="majorHAnsi"/>
          <w:lang w:val="en-GB"/>
        </w:rPr>
        <w:t xml:space="preserve">Do the same for the rest of the time windows to obtain something similar to the following </w:t>
      </w:r>
      <w:r w:rsidR="00055F9A">
        <w:rPr>
          <w:rFonts w:asciiTheme="majorHAnsi" w:hAnsiTheme="majorHAnsi"/>
          <w:lang w:val="en-GB"/>
        </w:rPr>
        <w:t>data sets.</w:t>
      </w:r>
    </w:p>
    <w:p w:rsidR="00E44EAF" w:rsidRPr="008B3E69" w:rsidRDefault="00E44EAF" w:rsidP="002C27D7">
      <w:pPr>
        <w:spacing w:after="0"/>
        <w:rPr>
          <w:rFonts w:asciiTheme="majorHAnsi" w:hAnsiTheme="majorHAnsi"/>
          <w:lang w:val="en-GB"/>
        </w:rPr>
      </w:pPr>
    </w:p>
    <w:p w:rsidR="00E44EAF" w:rsidRPr="008B3E69" w:rsidRDefault="005E75B7" w:rsidP="00E44EAF">
      <w:pPr>
        <w:spacing w:after="0"/>
        <w:rPr>
          <w:rFonts w:asciiTheme="majorHAnsi" w:hAnsiTheme="majorHAnsi"/>
          <w:lang w:val="en-GB"/>
        </w:rPr>
      </w:pPr>
      <w:r w:rsidRPr="008B3E69">
        <w:rPr>
          <w:rFonts w:asciiTheme="majorHAnsi" w:hAnsiTheme="majorHAnsi"/>
          <w:lang w:val="en-GB"/>
        </w:rPr>
        <w:t xml:space="preserve">&gt; </w:t>
      </w:r>
      <w:proofErr w:type="gramStart"/>
      <w:r w:rsidRPr="008B3E69">
        <w:rPr>
          <w:rFonts w:asciiTheme="majorHAnsi" w:hAnsiTheme="majorHAnsi"/>
          <w:lang w:val="en-GB"/>
        </w:rPr>
        <w:t>ran.lci</w:t>
      </w:r>
      <w:proofErr w:type="gramEnd"/>
      <w:r w:rsidR="00E44EAF" w:rsidRPr="008B3E69">
        <w:rPr>
          <w:rFonts w:asciiTheme="majorHAnsi" w:hAnsiTheme="majorHAnsi"/>
          <w:lang w:val="en-GB"/>
        </w:rPr>
        <w:t xml:space="preserve"> &lt;- c(-0.04630919,-0.03887240,-0.04644868,-0.04340323,-0.03449034,-0.05646303,-0.05786448,-0.06967004,-0.07848956,-0.07964649)</w:t>
      </w:r>
      <w:r w:rsidR="00055F9A">
        <w:rPr>
          <w:rFonts w:asciiTheme="majorHAnsi" w:hAnsiTheme="majorHAnsi"/>
          <w:lang w:val="en-GB"/>
        </w:rPr>
        <w:t xml:space="preserve"> # lower limit</w:t>
      </w:r>
    </w:p>
    <w:p w:rsidR="00E44EAF" w:rsidRPr="008B3E69" w:rsidRDefault="00E44EAF" w:rsidP="002C27D7">
      <w:pPr>
        <w:spacing w:after="0"/>
        <w:rPr>
          <w:rFonts w:asciiTheme="majorHAnsi" w:hAnsiTheme="majorHAnsi"/>
          <w:lang w:val="en-GB"/>
        </w:rPr>
      </w:pPr>
    </w:p>
    <w:p w:rsidR="00E44EAF" w:rsidRPr="008B3E69" w:rsidRDefault="00E44EAF" w:rsidP="00E44EAF">
      <w:pPr>
        <w:spacing w:after="0"/>
        <w:rPr>
          <w:rFonts w:asciiTheme="majorHAnsi" w:hAnsiTheme="majorHAnsi"/>
          <w:lang w:val="en-GB"/>
        </w:rPr>
      </w:pPr>
      <w:r w:rsidRPr="008B3E69">
        <w:rPr>
          <w:rFonts w:asciiTheme="majorHAnsi" w:hAnsiTheme="majorHAnsi"/>
          <w:lang w:val="en-GB"/>
        </w:rPr>
        <w:t xml:space="preserve">&gt; </w:t>
      </w:r>
      <w:proofErr w:type="gramStart"/>
      <w:r w:rsidR="005E75B7" w:rsidRPr="008B3E69">
        <w:rPr>
          <w:rFonts w:asciiTheme="majorHAnsi" w:hAnsiTheme="majorHAnsi"/>
          <w:lang w:val="en-GB"/>
        </w:rPr>
        <w:t>ran.uci</w:t>
      </w:r>
      <w:proofErr w:type="gramEnd"/>
      <w:r w:rsidRPr="008B3E69">
        <w:rPr>
          <w:rFonts w:asciiTheme="majorHAnsi" w:hAnsiTheme="majorHAnsi"/>
          <w:lang w:val="en-GB"/>
        </w:rPr>
        <w:t xml:space="preserve"> &lt;- c(0.02744187,0.02870146,0.01778803,0.03086629,0.03969135,0.02245282,0.02577754,0.02271931,0.02903068,0.03367693)</w:t>
      </w:r>
      <w:r w:rsidR="00055F9A">
        <w:rPr>
          <w:rFonts w:asciiTheme="majorHAnsi" w:hAnsiTheme="majorHAnsi"/>
          <w:lang w:val="en-GB"/>
        </w:rPr>
        <w:t xml:space="preserve"> # upper limit</w:t>
      </w:r>
    </w:p>
    <w:p w:rsidR="00281A71" w:rsidRPr="008B3E69" w:rsidRDefault="00281A71" w:rsidP="002C27D7">
      <w:pPr>
        <w:spacing w:after="0"/>
        <w:rPr>
          <w:rFonts w:asciiTheme="majorHAnsi" w:hAnsiTheme="majorHAnsi"/>
          <w:lang w:val="en-GB"/>
        </w:rPr>
      </w:pPr>
    </w:p>
    <w:p w:rsidR="00055F9A" w:rsidRDefault="005E75B7" w:rsidP="002C27D7">
      <w:pPr>
        <w:spacing w:after="0"/>
        <w:rPr>
          <w:rFonts w:asciiTheme="majorHAnsi" w:hAnsiTheme="majorHAnsi"/>
          <w:lang w:val="en-GB"/>
        </w:rPr>
      </w:pPr>
      <w:r w:rsidRPr="008B3E69">
        <w:rPr>
          <w:rFonts w:asciiTheme="majorHAnsi" w:hAnsiTheme="majorHAnsi"/>
          <w:lang w:val="en-GB"/>
        </w:rPr>
        <w:t>#</w:t>
      </w:r>
      <w:r w:rsidR="00055F9A">
        <w:rPr>
          <w:rFonts w:asciiTheme="majorHAnsi" w:hAnsiTheme="majorHAnsi"/>
          <w:lang w:val="en-GB"/>
        </w:rPr>
        <w:t xml:space="preserve"> </w:t>
      </w:r>
      <w:r w:rsidRPr="008B3E69">
        <w:rPr>
          <w:rFonts w:asciiTheme="majorHAnsi" w:hAnsiTheme="majorHAnsi"/>
          <w:lang w:val="en-GB"/>
        </w:rPr>
        <w:t>Finally, the graph is produced using all this information</w:t>
      </w:r>
    </w:p>
    <w:p w:rsidR="00281A71" w:rsidRPr="008B3E69" w:rsidRDefault="00281A71" w:rsidP="002C27D7">
      <w:pPr>
        <w:spacing w:after="0"/>
        <w:rPr>
          <w:lang w:val="en-GB"/>
        </w:rPr>
      </w:pPr>
    </w:p>
    <w:p w:rsidR="00C01BA1" w:rsidRPr="008B3E69" w:rsidRDefault="00C01BA1" w:rsidP="00C01BA1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xv</w:t>
      </w:r>
      <w:proofErr w:type="gramEnd"/>
      <w:r w:rsidRPr="008B3E69">
        <w:rPr>
          <w:lang w:val="en-GB"/>
        </w:rPr>
        <w:t xml:space="preserve"> &lt;- seq(1,10)</w:t>
      </w:r>
    </w:p>
    <w:p w:rsidR="00C01BA1" w:rsidRPr="008B3E69" w:rsidRDefault="00C01BA1" w:rsidP="00C01BA1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par</w:t>
      </w:r>
      <w:proofErr w:type="gramEnd"/>
      <w:r w:rsidRPr="008B3E69">
        <w:rPr>
          <w:lang w:val="en-GB"/>
        </w:rPr>
        <w:t>(mfrow=c(2,2),mar=c(4,4,2,2),oma=c(1,1,1,1), lwd=2 ,lend=2, mgp=c(2.5,1,0))</w:t>
      </w:r>
    </w:p>
    <w:p w:rsidR="00C01BA1" w:rsidRPr="008B3E69" w:rsidRDefault="00C01BA1" w:rsidP="00C01BA1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plot</w:t>
      </w:r>
      <w:proofErr w:type="gramEnd"/>
      <w:r w:rsidRPr="008B3E69">
        <w:rPr>
          <w:lang w:val="en-GB"/>
        </w:rPr>
        <w:t>(x="",y="",ylim=c(-0.2,0.4),xlim=c(1,10),xaxp=c(1,10,9),xlab="Time window (min)",ylab="Yawn rate", cex.lab=1.4)</w:t>
      </w:r>
    </w:p>
    <w:p w:rsidR="00C01BA1" w:rsidRPr="008B3E69" w:rsidRDefault="00C01BA1" w:rsidP="00C01BA1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title</w:t>
      </w:r>
      <w:proofErr w:type="gramEnd"/>
      <w:r w:rsidRPr="008B3E69">
        <w:rPr>
          <w:lang w:val="en-GB"/>
        </w:rPr>
        <w:t>(main="</w:t>
      </w:r>
      <w:ins w:id="234" w:author="Alejandro Moyaho" w:date="2019-02-11T17:34:00Z">
        <w:r w:rsidR="002C2A77">
          <w:rPr>
            <w:lang w:val="en-GB"/>
          </w:rPr>
          <w:t>A</w:t>
        </w:r>
      </w:ins>
      <w:r w:rsidRPr="008B3E69">
        <w:rPr>
          <w:lang w:val="en-GB"/>
        </w:rPr>
        <w:t>",line=-2,adj=.05, cex.main=1.4)</w:t>
      </w:r>
      <w:ins w:id="235" w:author="Alejandro Moyaho" w:date="2019-02-11T17:34:00Z">
        <w:r w:rsidR="002C2A77">
          <w:rPr>
            <w:lang w:val="en-GB"/>
          </w:rPr>
          <w:t xml:space="preserve"> # OC situation</w:t>
        </w:r>
      </w:ins>
    </w:p>
    <w:p w:rsidR="00C01BA1" w:rsidRPr="008B3E69" w:rsidRDefault="00C01BA1" w:rsidP="00C01BA1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polygon</w:t>
      </w:r>
      <w:proofErr w:type="gramEnd"/>
      <w:r w:rsidRPr="008B3E69">
        <w:rPr>
          <w:lang w:val="en-GB"/>
        </w:rPr>
        <w:t>(c(0:11,11,11:0),c(ran.uci[1],ran.uci,ran.uci[10],ran.lci[10],ran.lci[10],rev(ran.lci),ran.lci[1]),col="lightgrey",border=F)</w:t>
      </w:r>
    </w:p>
    <w:p w:rsidR="005E75B7" w:rsidRPr="008B3E69" w:rsidRDefault="00C01BA1" w:rsidP="00C01BA1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abline</w:t>
      </w:r>
      <w:proofErr w:type="gramEnd"/>
      <w:r w:rsidRPr="008B3E69">
        <w:rPr>
          <w:lang w:val="en-GB"/>
        </w:rPr>
        <w:t>(h=0,lty=2)</w:t>
      </w:r>
    </w:p>
    <w:p w:rsidR="00C01BA1" w:rsidRPr="008B3E69" w:rsidRDefault="00C01BA1" w:rsidP="00C01BA1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lines</w:t>
      </w:r>
      <w:proofErr w:type="gramEnd"/>
      <w:r w:rsidRPr="008B3E69">
        <w:rPr>
          <w:lang w:val="en-GB"/>
        </w:rPr>
        <w:t>(xv, rnd.bar[,2],lwd=2)</w:t>
      </w:r>
    </w:p>
    <w:p w:rsidR="00C01BA1" w:rsidRPr="008B3E69" w:rsidRDefault="00C01BA1" w:rsidP="00C01BA1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points</w:t>
      </w:r>
      <w:proofErr w:type="gramEnd"/>
      <w:r w:rsidRPr="008B3E69">
        <w:rPr>
          <w:lang w:val="en-GB"/>
        </w:rPr>
        <w:t>(xv,ob.bar[,2],col=2,pch=16,cex=2)</w:t>
      </w:r>
    </w:p>
    <w:p w:rsidR="00C01BA1" w:rsidRPr="008B3E69" w:rsidRDefault="00C01BA1" w:rsidP="00C01BA1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for</w:t>
      </w:r>
      <w:proofErr w:type="gramEnd"/>
      <w:r w:rsidRPr="008B3E69">
        <w:rPr>
          <w:lang w:val="en-GB"/>
        </w:rPr>
        <w:t>(i in 1:10)</w:t>
      </w:r>
    </w:p>
    <w:p w:rsidR="005E75B7" w:rsidRPr="008B3E69" w:rsidRDefault="00C01BA1" w:rsidP="00C01BA1">
      <w:pPr>
        <w:spacing w:after="0"/>
        <w:rPr>
          <w:lang w:val="en-GB"/>
        </w:rPr>
      </w:pPr>
      <w:proofErr w:type="gramStart"/>
      <w:r w:rsidRPr="008B3E69">
        <w:rPr>
          <w:lang w:val="en-GB"/>
        </w:rPr>
        <w:t>lines</w:t>
      </w:r>
      <w:proofErr w:type="gramEnd"/>
      <w:r w:rsidRPr="008B3E69">
        <w:rPr>
          <w:lang w:val="en-GB"/>
        </w:rPr>
        <w:t>(c(i,i),c(oci.l[i],oci.u[i]),lwd=2,col=2)</w:t>
      </w:r>
    </w:p>
    <w:p w:rsidR="004B66E4" w:rsidRPr="008B3E69" w:rsidRDefault="004B66E4" w:rsidP="002C27D7">
      <w:pPr>
        <w:spacing w:after="0"/>
        <w:rPr>
          <w:lang w:val="en-GB"/>
        </w:rPr>
      </w:pPr>
    </w:p>
    <w:p w:rsidR="00A43303" w:rsidRPr="008B3E69" w:rsidRDefault="00A43303" w:rsidP="00A43303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plot</w:t>
      </w:r>
      <w:proofErr w:type="gramEnd"/>
      <w:r w:rsidRPr="008B3E69">
        <w:rPr>
          <w:lang w:val="en-GB"/>
        </w:rPr>
        <w:t>(x="",y="",ylim=c(-0.2,0.4),xlim=c(1,10),xaxp=c(1,10,9),xlab="Time window (min)",ylab="Yawn rate", cex.lab=1.4)</w:t>
      </w:r>
    </w:p>
    <w:p w:rsidR="00A43303" w:rsidRPr="008B3E69" w:rsidRDefault="00A43303" w:rsidP="00A43303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title</w:t>
      </w:r>
      <w:proofErr w:type="gramEnd"/>
      <w:r w:rsidRPr="008B3E69">
        <w:rPr>
          <w:lang w:val="en-GB"/>
        </w:rPr>
        <w:t>(main="</w:t>
      </w:r>
      <w:ins w:id="236" w:author="Alejandro Moyaho" w:date="2019-02-11T17:36:00Z">
        <w:r w:rsidR="00010951">
          <w:rPr>
            <w:lang w:val="en-GB"/>
          </w:rPr>
          <w:t>B</w:t>
        </w:r>
      </w:ins>
      <w:r w:rsidRPr="008B3E69">
        <w:rPr>
          <w:lang w:val="en-GB"/>
        </w:rPr>
        <w:t>",line=-2,adj=.05, cex.main=1.4)</w:t>
      </w:r>
      <w:ins w:id="237" w:author="Alejandro Moyaho" w:date="2019-02-11T17:34:00Z">
        <w:r w:rsidR="002C2A77">
          <w:rPr>
            <w:lang w:val="en-GB"/>
          </w:rPr>
          <w:t xml:space="preserve"> # VC situation</w:t>
        </w:r>
      </w:ins>
    </w:p>
    <w:p w:rsidR="00A43303" w:rsidRPr="008B3E69" w:rsidRDefault="00A43303" w:rsidP="00A43303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polygon</w:t>
      </w:r>
      <w:proofErr w:type="gramEnd"/>
      <w:r w:rsidRPr="008B3E69">
        <w:rPr>
          <w:lang w:val="en-GB"/>
        </w:rPr>
        <w:t>(c(0:11,11,11:0),c(ran.uci[1],ran.uci,ran.uci[10],ran.lci[10],ran.lci[10],rev(ran.lci),ran.lci[1]),col="lightgrey",border=F)</w:t>
      </w:r>
    </w:p>
    <w:p w:rsidR="00A43303" w:rsidRPr="008B3E69" w:rsidRDefault="00A43303" w:rsidP="00A43303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abline</w:t>
      </w:r>
      <w:proofErr w:type="gramEnd"/>
      <w:r w:rsidRPr="008B3E69">
        <w:rPr>
          <w:lang w:val="en-GB"/>
        </w:rPr>
        <w:t>(h=0,lty=2)</w:t>
      </w:r>
    </w:p>
    <w:p w:rsidR="00A43303" w:rsidRPr="008B3E69" w:rsidRDefault="00A43303" w:rsidP="00A43303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lines</w:t>
      </w:r>
      <w:proofErr w:type="gramEnd"/>
      <w:r w:rsidRPr="008B3E69">
        <w:rPr>
          <w:lang w:val="en-GB"/>
        </w:rPr>
        <w:t>(xv, rnd.bar[,3],lwd=2)</w:t>
      </w:r>
    </w:p>
    <w:p w:rsidR="00A43303" w:rsidRPr="008B3E69" w:rsidRDefault="00A43303" w:rsidP="00A43303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points</w:t>
      </w:r>
      <w:proofErr w:type="gramEnd"/>
      <w:r w:rsidRPr="008B3E69">
        <w:rPr>
          <w:lang w:val="en-GB"/>
        </w:rPr>
        <w:t>(xv,ob.bar[,3],col=4,pch=16,cex=2)</w:t>
      </w:r>
    </w:p>
    <w:p w:rsidR="00A43303" w:rsidRPr="008B3E69" w:rsidRDefault="00A43303" w:rsidP="00A43303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for</w:t>
      </w:r>
      <w:proofErr w:type="gramEnd"/>
      <w:r w:rsidRPr="008B3E69">
        <w:rPr>
          <w:lang w:val="en-GB"/>
        </w:rPr>
        <w:t>(i in 1:10)</w:t>
      </w:r>
    </w:p>
    <w:p w:rsidR="00C01BA1" w:rsidRPr="008B3E69" w:rsidRDefault="00A43303" w:rsidP="00A43303">
      <w:pPr>
        <w:spacing w:after="0"/>
        <w:rPr>
          <w:lang w:val="en-GB"/>
        </w:rPr>
      </w:pPr>
      <w:proofErr w:type="gramStart"/>
      <w:r w:rsidRPr="008B3E69">
        <w:rPr>
          <w:lang w:val="en-GB"/>
        </w:rPr>
        <w:t>lines</w:t>
      </w:r>
      <w:proofErr w:type="gramEnd"/>
      <w:r w:rsidRPr="008B3E69">
        <w:rPr>
          <w:lang w:val="en-GB"/>
        </w:rPr>
        <w:t>(c(i,i),c(vci.l[i],vci.u[i]),lwd=2,col=4)</w:t>
      </w:r>
    </w:p>
    <w:p w:rsidR="00C01BA1" w:rsidRPr="008B3E69" w:rsidRDefault="00C01BA1" w:rsidP="002C27D7">
      <w:pPr>
        <w:spacing w:after="0"/>
        <w:rPr>
          <w:lang w:val="en-GB"/>
        </w:rPr>
      </w:pPr>
    </w:p>
    <w:p w:rsidR="00860844" w:rsidRPr="008B3E69" w:rsidRDefault="00860844" w:rsidP="00860844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plot</w:t>
      </w:r>
      <w:proofErr w:type="gramEnd"/>
      <w:r w:rsidRPr="008B3E69">
        <w:rPr>
          <w:lang w:val="en-GB"/>
        </w:rPr>
        <w:t>(x="",y="",ylim=c(-0.2,0.4),xlim=c(1,10),xaxp=c(1,10,9),xlab="Time window (min)",ylab="Yawn rate", cex.lab=1.4)</w:t>
      </w:r>
    </w:p>
    <w:p w:rsidR="00860844" w:rsidRPr="008B3E69" w:rsidRDefault="00860844" w:rsidP="00860844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title</w:t>
      </w:r>
      <w:proofErr w:type="gramEnd"/>
      <w:r w:rsidRPr="008B3E69">
        <w:rPr>
          <w:lang w:val="en-GB"/>
        </w:rPr>
        <w:t>(main="C",line=-2,adj=.05, cex.main=1.4)</w:t>
      </w:r>
      <w:ins w:id="238" w:author="Alejandro Moyaho" w:date="2019-02-11T17:37:00Z">
        <w:r w:rsidR="00010951">
          <w:rPr>
            <w:lang w:val="en-GB"/>
          </w:rPr>
          <w:t># VOC situation</w:t>
        </w:r>
      </w:ins>
    </w:p>
    <w:p w:rsidR="00860844" w:rsidRPr="008B3E69" w:rsidRDefault="00860844" w:rsidP="00860844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polygon</w:t>
      </w:r>
      <w:proofErr w:type="gramEnd"/>
      <w:r w:rsidRPr="008B3E69">
        <w:rPr>
          <w:lang w:val="en-GB"/>
        </w:rPr>
        <w:t>(c(0:11,11,11:0),c(ran.uci[1],ran.uci,ran.uci[10],ran.lci[10],ran.lci[10],rev(ran.lci),ran.lci[1]),col="lightgrey",border=F)</w:t>
      </w:r>
    </w:p>
    <w:p w:rsidR="00860844" w:rsidRPr="008B3E69" w:rsidRDefault="00860844" w:rsidP="00860844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abline</w:t>
      </w:r>
      <w:proofErr w:type="gramEnd"/>
      <w:r w:rsidRPr="008B3E69">
        <w:rPr>
          <w:lang w:val="en-GB"/>
        </w:rPr>
        <w:t>(h=0,lty=2)</w:t>
      </w:r>
    </w:p>
    <w:p w:rsidR="00860844" w:rsidRPr="008B3E69" w:rsidRDefault="00860844" w:rsidP="00860844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lines</w:t>
      </w:r>
      <w:proofErr w:type="gramEnd"/>
      <w:r w:rsidRPr="008B3E69">
        <w:rPr>
          <w:lang w:val="en-GB"/>
        </w:rPr>
        <w:t>(xv, rnd.bar[,4],lwd=2)</w:t>
      </w:r>
    </w:p>
    <w:p w:rsidR="00860844" w:rsidRPr="008B3E69" w:rsidRDefault="00860844" w:rsidP="00860844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points</w:t>
      </w:r>
      <w:proofErr w:type="gramEnd"/>
      <w:r w:rsidRPr="008B3E69">
        <w:rPr>
          <w:lang w:val="en-GB"/>
        </w:rPr>
        <w:t>(xv,ob.bar[,4],col=3,pch=16,cex=2)</w:t>
      </w:r>
    </w:p>
    <w:p w:rsidR="00860844" w:rsidRPr="008B3E69" w:rsidRDefault="00860844" w:rsidP="00860844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for</w:t>
      </w:r>
      <w:proofErr w:type="gramEnd"/>
      <w:r w:rsidRPr="008B3E69">
        <w:rPr>
          <w:lang w:val="en-GB"/>
        </w:rPr>
        <w:t>(i in 1:10)</w:t>
      </w:r>
    </w:p>
    <w:p w:rsidR="00A43303" w:rsidRPr="008B3E69" w:rsidRDefault="00860844" w:rsidP="00860844">
      <w:pPr>
        <w:spacing w:after="0"/>
        <w:rPr>
          <w:lang w:val="en-GB"/>
        </w:rPr>
      </w:pPr>
      <w:proofErr w:type="gramStart"/>
      <w:r w:rsidRPr="008B3E69">
        <w:rPr>
          <w:lang w:val="en-GB"/>
        </w:rPr>
        <w:t>lines</w:t>
      </w:r>
      <w:proofErr w:type="gramEnd"/>
      <w:r w:rsidRPr="008B3E69">
        <w:rPr>
          <w:lang w:val="en-GB"/>
        </w:rPr>
        <w:t>(c(i,i),c(voci.l[i],voci.u[i]),lwd=2,col=3)</w:t>
      </w:r>
    </w:p>
    <w:p w:rsidR="00A43303" w:rsidRPr="008B3E69" w:rsidRDefault="00A43303" w:rsidP="002C27D7">
      <w:pPr>
        <w:spacing w:after="0"/>
        <w:rPr>
          <w:lang w:val="en-GB"/>
        </w:rPr>
      </w:pPr>
    </w:p>
    <w:p w:rsidR="00860844" w:rsidRPr="008B3E69" w:rsidRDefault="00860844" w:rsidP="00860844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plot</w:t>
      </w:r>
      <w:proofErr w:type="gramEnd"/>
      <w:r w:rsidRPr="008B3E69">
        <w:rPr>
          <w:lang w:val="en-GB"/>
        </w:rPr>
        <w:t>(x="",y="",ylim=c(-0.2,0.4),xlim=c(1,10),xaxp=c(1,10,9),xlab="Time window (min)",ylab="Yawn rate", cex.lab=1.4)</w:t>
      </w:r>
    </w:p>
    <w:p w:rsidR="00860844" w:rsidRPr="008B3E69" w:rsidRDefault="00860844" w:rsidP="00860844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title</w:t>
      </w:r>
      <w:proofErr w:type="gramEnd"/>
      <w:r w:rsidRPr="008B3E69">
        <w:rPr>
          <w:lang w:val="en-GB"/>
        </w:rPr>
        <w:t>(main="</w:t>
      </w:r>
      <w:ins w:id="239" w:author="Alejandro Moyaho" w:date="2019-02-11T17:40:00Z">
        <w:r w:rsidR="00010951">
          <w:rPr>
            <w:lang w:val="en-GB"/>
          </w:rPr>
          <w:t>D</w:t>
        </w:r>
      </w:ins>
      <w:r w:rsidRPr="008B3E69">
        <w:rPr>
          <w:lang w:val="en-GB"/>
        </w:rPr>
        <w:t>",line=-2,adj=.05, cex.main=1.4)</w:t>
      </w:r>
      <w:ins w:id="240" w:author="Alejandro Moyaho" w:date="2019-02-11T17:40:00Z">
        <w:r w:rsidR="00010951">
          <w:rPr>
            <w:lang w:val="en-GB"/>
          </w:rPr>
          <w:t># NVOC situation</w:t>
        </w:r>
      </w:ins>
    </w:p>
    <w:p w:rsidR="00860844" w:rsidRPr="008B3E69" w:rsidRDefault="00860844" w:rsidP="00860844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polygon</w:t>
      </w:r>
      <w:proofErr w:type="gramEnd"/>
      <w:r w:rsidRPr="008B3E69">
        <w:rPr>
          <w:lang w:val="en-GB"/>
        </w:rPr>
        <w:t>(c(0:11,11,11:0),c(ran.uci[1],ran.uci,ran.uci[10],ran.lci[10],ran.lci[10],rev(ran.lci),ran.lci[1]),col="lightgrey",border=F)</w:t>
      </w:r>
    </w:p>
    <w:p w:rsidR="00860844" w:rsidRPr="008B3E69" w:rsidRDefault="00860844" w:rsidP="00860844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abline</w:t>
      </w:r>
      <w:proofErr w:type="gramEnd"/>
      <w:r w:rsidRPr="008B3E69">
        <w:rPr>
          <w:lang w:val="en-GB"/>
        </w:rPr>
        <w:t>(h=0,lty=2)</w:t>
      </w:r>
    </w:p>
    <w:p w:rsidR="00860844" w:rsidRPr="008B3E69" w:rsidRDefault="00860844" w:rsidP="00860844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lines</w:t>
      </w:r>
      <w:proofErr w:type="gramEnd"/>
      <w:r w:rsidRPr="008B3E69">
        <w:rPr>
          <w:lang w:val="en-GB"/>
        </w:rPr>
        <w:t>(xv, rnd.bar[,1],lwd=2)</w:t>
      </w:r>
    </w:p>
    <w:p w:rsidR="00860844" w:rsidRPr="008B3E69" w:rsidRDefault="00860844" w:rsidP="00860844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points</w:t>
      </w:r>
      <w:proofErr w:type="gramEnd"/>
      <w:r w:rsidRPr="008B3E69">
        <w:rPr>
          <w:lang w:val="en-GB"/>
        </w:rPr>
        <w:t>(xv,ob.bar[,1],col=6,pch=16,cex=2)</w:t>
      </w:r>
    </w:p>
    <w:p w:rsidR="00860844" w:rsidRPr="008B3E69" w:rsidRDefault="00860844" w:rsidP="00860844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for</w:t>
      </w:r>
      <w:proofErr w:type="gramEnd"/>
      <w:r w:rsidRPr="008B3E69">
        <w:rPr>
          <w:lang w:val="en-GB"/>
        </w:rPr>
        <w:t>(i in 1:10)</w:t>
      </w:r>
    </w:p>
    <w:p w:rsidR="00860844" w:rsidRPr="008B3E69" w:rsidRDefault="00860844" w:rsidP="00860844">
      <w:pPr>
        <w:spacing w:after="0"/>
        <w:rPr>
          <w:lang w:val="en-GB"/>
        </w:rPr>
      </w:pPr>
      <w:proofErr w:type="gramStart"/>
      <w:r w:rsidRPr="008B3E69">
        <w:rPr>
          <w:lang w:val="en-GB"/>
        </w:rPr>
        <w:t>lines</w:t>
      </w:r>
      <w:proofErr w:type="gramEnd"/>
      <w:r w:rsidRPr="008B3E69">
        <w:rPr>
          <w:lang w:val="en-GB"/>
        </w:rPr>
        <w:t>(c(i,i),c(nvoci.l[i],nvoci.u[i]),lwd=2,col=6)</w:t>
      </w:r>
    </w:p>
    <w:p w:rsidR="00C01BA1" w:rsidRPr="008B3E69" w:rsidRDefault="00860844" w:rsidP="00860844">
      <w:pPr>
        <w:spacing w:after="0"/>
        <w:rPr>
          <w:lang w:val="en-GB"/>
        </w:rPr>
      </w:pPr>
      <w:r w:rsidRPr="008B3E69">
        <w:rPr>
          <w:lang w:val="en-GB"/>
        </w:rPr>
        <w:t xml:space="preserve">&gt; </w:t>
      </w:r>
      <w:proofErr w:type="gramStart"/>
      <w:r w:rsidRPr="008B3E69">
        <w:rPr>
          <w:lang w:val="en-GB"/>
        </w:rPr>
        <w:t>dev.off</w:t>
      </w:r>
      <w:proofErr w:type="gramEnd"/>
      <w:r w:rsidRPr="008B3E69">
        <w:rPr>
          <w:lang w:val="en-GB"/>
        </w:rPr>
        <w:t>()</w:t>
      </w:r>
    </w:p>
    <w:p w:rsidR="004B66E4" w:rsidRPr="008B3E69" w:rsidRDefault="004B66E4" w:rsidP="002C27D7">
      <w:pPr>
        <w:spacing w:after="0"/>
        <w:rPr>
          <w:lang w:val="en-GB"/>
        </w:rPr>
      </w:pPr>
    </w:p>
    <w:p w:rsidR="006D4B8F" w:rsidRPr="008B3E69" w:rsidRDefault="008C63FA" w:rsidP="006D4B8F">
      <w:pPr>
        <w:spacing w:after="0"/>
        <w:rPr>
          <w:lang w:val="en-GB"/>
        </w:rPr>
      </w:pPr>
      <w:ins w:id="241" w:author="Alejandro Moyaho" w:date="2018-12-13T15:39:00Z">
        <w:r w:rsidRPr="008B3E69">
          <w:rPr>
            <w:rFonts w:asciiTheme="majorHAnsi" w:hAnsiTheme="majorHAnsi"/>
            <w:lang w:val="en-GB"/>
          </w:rPr>
          <w:t>#</w:t>
        </w:r>
        <w:r>
          <w:rPr>
            <w:rFonts w:asciiTheme="majorHAnsi" w:hAnsiTheme="majorHAnsi"/>
            <w:lang w:val="en-GB"/>
          </w:rPr>
          <w:t xml:space="preserve"> </w:t>
        </w:r>
      </w:ins>
      <w:r w:rsidR="00F5201A" w:rsidRPr="008B3E69">
        <w:rPr>
          <w:lang w:val="en-GB"/>
        </w:rPr>
        <w:t xml:space="preserve">You </w:t>
      </w:r>
      <w:r w:rsidR="00055F9A">
        <w:rPr>
          <w:lang w:val="en-GB"/>
        </w:rPr>
        <w:t>should</w:t>
      </w:r>
      <w:r w:rsidR="00F5201A" w:rsidRPr="008B3E69">
        <w:rPr>
          <w:lang w:val="en-GB"/>
        </w:rPr>
        <w:t xml:space="preserve"> see a graph similar to Figure 2 in the main text.</w:t>
      </w:r>
    </w:p>
    <w:p w:rsidR="006D4B8F" w:rsidRPr="008B3E69" w:rsidRDefault="006D4B8F" w:rsidP="006D4B8F">
      <w:pPr>
        <w:spacing w:after="0"/>
        <w:rPr>
          <w:lang w:val="en-GB"/>
        </w:rPr>
      </w:pPr>
    </w:p>
    <w:p w:rsidR="006D4B8F" w:rsidRPr="008B3E69" w:rsidRDefault="006D4B8F" w:rsidP="006D4B8F">
      <w:pPr>
        <w:spacing w:after="0"/>
        <w:rPr>
          <w:lang w:val="en-GB"/>
        </w:rPr>
      </w:pPr>
    </w:p>
    <w:p w:rsidR="00061B07" w:rsidRPr="008B3E69" w:rsidRDefault="00061B07" w:rsidP="006D4B8F">
      <w:pPr>
        <w:spacing w:after="0"/>
        <w:rPr>
          <w:lang w:val="en-GB"/>
        </w:rPr>
      </w:pPr>
    </w:p>
    <w:sectPr w:rsidR="00061B07" w:rsidRPr="008B3E69" w:rsidSect="00061B07">
      <w:footerReference w:type="even" r:id="rId4"/>
      <w:footerReference w:type="default" r:id="rId5"/>
      <w:pgSz w:w="12240" w:h="15840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23744" w:rsidRDefault="005837AD" w:rsidP="004B66E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23744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23744" w:rsidRDefault="00423744" w:rsidP="00420A29">
    <w:pPr>
      <w:pStyle w:val="Piedepgina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23744" w:rsidRDefault="005837AD" w:rsidP="004B66E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23744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3622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423744" w:rsidRDefault="00423744" w:rsidP="00420A29">
    <w:pPr>
      <w:pStyle w:val="Piedepgina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4"/>
  <w:embedSystemFonts/>
  <w:proofState w:grammar="clean"/>
  <w:trackRevisions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061B07"/>
    <w:rsid w:val="00010951"/>
    <w:rsid w:val="00055F9A"/>
    <w:rsid w:val="00061B07"/>
    <w:rsid w:val="000845DC"/>
    <w:rsid w:val="001351F9"/>
    <w:rsid w:val="001435A2"/>
    <w:rsid w:val="001A2789"/>
    <w:rsid w:val="001D78CF"/>
    <w:rsid w:val="002242DD"/>
    <w:rsid w:val="00281A71"/>
    <w:rsid w:val="002C27D7"/>
    <w:rsid w:val="002C2A77"/>
    <w:rsid w:val="002E4B26"/>
    <w:rsid w:val="00313622"/>
    <w:rsid w:val="003765A0"/>
    <w:rsid w:val="003A43D5"/>
    <w:rsid w:val="00420A29"/>
    <w:rsid w:val="00423744"/>
    <w:rsid w:val="00433F70"/>
    <w:rsid w:val="004452FB"/>
    <w:rsid w:val="00470011"/>
    <w:rsid w:val="00473514"/>
    <w:rsid w:val="004740F9"/>
    <w:rsid w:val="004B3293"/>
    <w:rsid w:val="004B66E4"/>
    <w:rsid w:val="004D578D"/>
    <w:rsid w:val="004D6107"/>
    <w:rsid w:val="004E45FB"/>
    <w:rsid w:val="00521C9B"/>
    <w:rsid w:val="0056655B"/>
    <w:rsid w:val="005837AD"/>
    <w:rsid w:val="005A411C"/>
    <w:rsid w:val="005B5FAF"/>
    <w:rsid w:val="005E75B7"/>
    <w:rsid w:val="005F5A3A"/>
    <w:rsid w:val="00633847"/>
    <w:rsid w:val="00647101"/>
    <w:rsid w:val="00685591"/>
    <w:rsid w:val="006D4B8F"/>
    <w:rsid w:val="00761895"/>
    <w:rsid w:val="00782D2B"/>
    <w:rsid w:val="007B4CAF"/>
    <w:rsid w:val="00860844"/>
    <w:rsid w:val="00881763"/>
    <w:rsid w:val="008A7E6D"/>
    <w:rsid w:val="008B3DFD"/>
    <w:rsid w:val="008B3E69"/>
    <w:rsid w:val="008C291D"/>
    <w:rsid w:val="008C63FA"/>
    <w:rsid w:val="008F02B8"/>
    <w:rsid w:val="00956589"/>
    <w:rsid w:val="009654BD"/>
    <w:rsid w:val="009F0EDD"/>
    <w:rsid w:val="00A43303"/>
    <w:rsid w:val="00A949B2"/>
    <w:rsid w:val="00AF3B92"/>
    <w:rsid w:val="00AF51B6"/>
    <w:rsid w:val="00B33990"/>
    <w:rsid w:val="00C01BA1"/>
    <w:rsid w:val="00C46953"/>
    <w:rsid w:val="00CD627C"/>
    <w:rsid w:val="00CF426A"/>
    <w:rsid w:val="00D12C16"/>
    <w:rsid w:val="00D278AA"/>
    <w:rsid w:val="00D416E6"/>
    <w:rsid w:val="00D86694"/>
    <w:rsid w:val="00DD3BB8"/>
    <w:rsid w:val="00DE5177"/>
    <w:rsid w:val="00E44EAF"/>
    <w:rsid w:val="00E51B4B"/>
    <w:rsid w:val="00E5358B"/>
    <w:rsid w:val="00E77708"/>
    <w:rsid w:val="00EA291D"/>
    <w:rsid w:val="00EA4940"/>
    <w:rsid w:val="00EB61C3"/>
    <w:rsid w:val="00ED6802"/>
    <w:rsid w:val="00ED6C02"/>
    <w:rsid w:val="00F5201A"/>
    <w:rsid w:val="00F82962"/>
    <w:rsid w:val="00F87CEF"/>
    <w:rsid w:val="00FC053C"/>
    <w:rsid w:val="00FE67C6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96937"/>
    <w:rPr>
      <w:lang w:val="es-ES_tradnl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NormalWeb">
    <w:name w:val="Normal (Web)"/>
    <w:basedOn w:val="Normal"/>
    <w:rsid w:val="00061B07"/>
    <w:pPr>
      <w:widowControl w:val="0"/>
      <w:autoSpaceDE w:val="0"/>
      <w:autoSpaceDN w:val="0"/>
      <w:adjustRightInd w:val="0"/>
      <w:spacing w:before="100" w:beforeAutospacing="1" w:after="100" w:afterAutospacing="1"/>
      <w:jc w:val="both"/>
    </w:pPr>
    <w:rPr>
      <w:rFonts w:ascii="Calibri" w:eastAsia="Times New Roman" w:hAnsi="Calibri" w:cs="Calibri"/>
      <w:color w:val="000000"/>
      <w:lang w:val="en-US"/>
    </w:rPr>
  </w:style>
  <w:style w:type="paragraph" w:styleId="Piedepgina">
    <w:name w:val="footer"/>
    <w:basedOn w:val="Normal"/>
    <w:link w:val="PiedepginaCar"/>
    <w:rsid w:val="00420A29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rsid w:val="00420A29"/>
    <w:rPr>
      <w:lang w:val="es-ES_tradnl"/>
    </w:rPr>
  </w:style>
  <w:style w:type="character" w:styleId="Nmerodepgina">
    <w:name w:val="page number"/>
    <w:basedOn w:val="Fuentedeprrafopredeter"/>
    <w:rsid w:val="00420A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1379</Words>
  <Characters>7864</Characters>
  <Application>Microsoft Word 12.0.0</Application>
  <DocSecurity>0</DocSecurity>
  <Lines>65</Lines>
  <Paragraphs>15</Paragraphs>
  <ScaleCrop>false</ScaleCrop>
  <Company>Universidad Uutónoma de Puebla</Company>
  <LinksUpToDate>false</LinksUpToDate>
  <CharactersWithSpaces>9657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Moyaho</dc:creator>
  <cp:keywords/>
  <cp:lastModifiedBy>Alejandro Moyaho</cp:lastModifiedBy>
  <cp:revision>6</cp:revision>
  <dcterms:created xsi:type="dcterms:W3CDTF">2019-02-24T03:09:00Z</dcterms:created>
  <dcterms:modified xsi:type="dcterms:W3CDTF">2019-02-25T17:10:00Z</dcterms:modified>
</cp:coreProperties>
</file>